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B325F" w14:textId="77777777" w:rsidR="00CD4B66" w:rsidRPr="00B06FB7" w:rsidRDefault="00D86C20" w:rsidP="00DF207C">
      <w:pPr>
        <w:pStyle w:val="MTLTitulninadpis"/>
        <w:spacing w:before="1440"/>
      </w:pPr>
      <w:r w:rsidRPr="00B06FB7">
        <w:t>ZADÁVACÍ DOKUMENTACE</w:t>
      </w:r>
    </w:p>
    <w:p w14:paraId="73784D63" w14:textId="77777777" w:rsidR="00CD4B66" w:rsidRPr="00B06FB7" w:rsidRDefault="00D86C20" w:rsidP="00DF207C">
      <w:pPr>
        <w:pStyle w:val="MTLNormalhlavicka"/>
        <w:spacing w:line="276" w:lineRule="auto"/>
        <w:rPr>
          <w:rFonts w:cs="Segoe UI"/>
          <w:szCs w:val="22"/>
        </w:rPr>
      </w:pPr>
      <w:r w:rsidRPr="00B06FB7">
        <w:rPr>
          <w:rFonts w:cs="Segoe UI"/>
          <w:szCs w:val="22"/>
        </w:rPr>
        <w:t>ve smyslu zákona č. 134/2016 Sb., o zadávání veřejných zakázek, ve znění pozdějších předpisů (dále jen „</w:t>
      </w:r>
      <w:r w:rsidRPr="00B06FB7">
        <w:rPr>
          <w:rFonts w:cs="Segoe UI"/>
          <w:i/>
          <w:szCs w:val="22"/>
        </w:rPr>
        <w:t>ZZVZ</w:t>
      </w:r>
      <w:r w:rsidRPr="00B06FB7">
        <w:rPr>
          <w:rFonts w:cs="Segoe UI"/>
          <w:szCs w:val="22"/>
        </w:rPr>
        <w:t>“ či „</w:t>
      </w:r>
      <w:r w:rsidRPr="00B06FB7">
        <w:rPr>
          <w:rFonts w:cs="Segoe UI"/>
          <w:i/>
          <w:szCs w:val="22"/>
        </w:rPr>
        <w:t>zákon</w:t>
      </w:r>
      <w:r w:rsidRPr="00B06FB7">
        <w:rPr>
          <w:rFonts w:cs="Segoe UI"/>
          <w:szCs w:val="22"/>
        </w:rPr>
        <w:t>“)</w:t>
      </w:r>
    </w:p>
    <w:p w14:paraId="693DB7DD" w14:textId="78ED0C85" w:rsidR="00CD4B66" w:rsidRPr="00B06FB7" w:rsidRDefault="00D86C20" w:rsidP="00DF207C">
      <w:pPr>
        <w:pStyle w:val="MTLTitulninadpis"/>
        <w:spacing w:before="1440"/>
        <w:rPr>
          <w:color w:val="000000" w:themeColor="text1"/>
        </w:rPr>
      </w:pPr>
      <w:r w:rsidRPr="00B06FB7">
        <w:rPr>
          <w:color w:val="000000" w:themeColor="text1"/>
        </w:rPr>
        <w:t>VEŘEJNÁ ZAKÁZKA</w:t>
      </w:r>
    </w:p>
    <w:p w14:paraId="7FC37E82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09D950A5" w14:textId="4A5293ED" w:rsidR="00CD4B66" w:rsidRPr="00B06FB7" w:rsidRDefault="00D86C20" w:rsidP="001708E7">
      <w:pPr>
        <w:spacing w:before="240"/>
        <w:jc w:val="center"/>
        <w:rPr>
          <w:rFonts w:cs="Segoe UI"/>
          <w:b/>
          <w:bCs/>
          <w:iCs/>
          <w:sz w:val="28"/>
          <w:szCs w:val="28"/>
        </w:rPr>
      </w:pPr>
      <w:r w:rsidRPr="00B06FB7">
        <w:rPr>
          <w:rFonts w:cs="Segoe UI"/>
          <w:b/>
          <w:bCs/>
          <w:iCs/>
          <w:sz w:val="28"/>
          <w:szCs w:val="28"/>
        </w:rPr>
        <w:t>„</w:t>
      </w:r>
      <w:r w:rsidR="00FF5C6B" w:rsidRPr="00B06FB7">
        <w:rPr>
          <w:rFonts w:cs="Segoe UI"/>
          <w:b/>
          <w:bCs/>
          <w:iCs/>
          <w:sz w:val="28"/>
          <w:szCs w:val="28"/>
        </w:rPr>
        <w:t>R</w:t>
      </w:r>
      <w:r w:rsidRPr="00B06FB7">
        <w:rPr>
          <w:rFonts w:cs="Segoe UI"/>
          <w:b/>
          <w:bCs/>
          <w:iCs/>
          <w:sz w:val="28"/>
          <w:szCs w:val="28"/>
        </w:rPr>
        <w:t xml:space="preserve">ámcová dohoda na </w:t>
      </w:r>
      <w:proofErr w:type="spellStart"/>
      <w:r w:rsidRPr="00B06FB7">
        <w:rPr>
          <w:rFonts w:cs="Segoe UI"/>
          <w:b/>
          <w:bCs/>
          <w:iCs/>
          <w:sz w:val="28"/>
          <w:szCs w:val="28"/>
        </w:rPr>
        <w:t>geomonitoring</w:t>
      </w:r>
      <w:proofErr w:type="spellEnd"/>
      <w:r w:rsidRPr="00B06FB7">
        <w:rPr>
          <w:rFonts w:cs="Segoe UI"/>
          <w:b/>
          <w:bCs/>
          <w:iCs/>
          <w:sz w:val="28"/>
          <w:szCs w:val="28"/>
        </w:rPr>
        <w:t>“</w:t>
      </w:r>
    </w:p>
    <w:p w14:paraId="70F77087" w14:textId="0B31CA00" w:rsidR="00CD4B66" w:rsidRPr="00B06FB7" w:rsidRDefault="009C449C" w:rsidP="001708E7">
      <w:pPr>
        <w:spacing w:before="240"/>
        <w:jc w:val="center"/>
        <w:rPr>
          <w:rFonts w:cs="Segoe UI"/>
          <w:szCs w:val="22"/>
        </w:rPr>
      </w:pPr>
      <w:r w:rsidRPr="00B06FB7">
        <w:rPr>
          <w:rFonts w:cs="Segoe UI"/>
          <w:szCs w:val="22"/>
        </w:rPr>
        <w:t>nadlimitní veřejná zakázka k uzavření rámcové dohody na služby zadávaná v otevřeném zadávacím řízení podle § 56 ZZVZ</w:t>
      </w:r>
    </w:p>
    <w:p w14:paraId="5FA4D9C9" w14:textId="77777777" w:rsidR="00CD4B66" w:rsidRPr="00B06FB7" w:rsidRDefault="00CD4B66" w:rsidP="001708E7">
      <w:pPr>
        <w:spacing w:after="0"/>
        <w:rPr>
          <w:rFonts w:cs="Segoe UI"/>
          <w:b/>
          <w:highlight w:val="yellow"/>
        </w:rPr>
      </w:pPr>
    </w:p>
    <w:p w14:paraId="5243DFD7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10EF238F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4133E05E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E33518F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11CCCBDF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8B5D34B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277E7AB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CFF7C09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0465B47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5628B64B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72E62CB1" w14:textId="77777777" w:rsidR="00CD4B66" w:rsidRPr="00B06FB7" w:rsidRDefault="00CD4B66" w:rsidP="00DF207C">
      <w:pPr>
        <w:spacing w:after="0"/>
        <w:rPr>
          <w:rFonts w:cs="Segoe UI"/>
          <w:b/>
          <w:highlight w:val="yellow"/>
        </w:rPr>
      </w:pPr>
    </w:p>
    <w:p w14:paraId="034D6D27" w14:textId="77777777" w:rsidR="00CD4B66" w:rsidRPr="00B06FB7" w:rsidRDefault="00D86C20" w:rsidP="00DF207C">
      <w:pPr>
        <w:pStyle w:val="MTLNormalbezmezer"/>
        <w:spacing w:line="276" w:lineRule="auto"/>
        <w:rPr>
          <w:rFonts w:cs="Segoe UI"/>
          <w:b/>
        </w:rPr>
      </w:pPr>
      <w:r w:rsidRPr="00B06FB7">
        <w:rPr>
          <w:rFonts w:cs="Segoe UI"/>
          <w:b/>
        </w:rPr>
        <w:t>Statutární město Brno</w:t>
      </w:r>
    </w:p>
    <w:p w14:paraId="4C61258B" w14:textId="06FC6D65" w:rsidR="00CD4B66" w:rsidRPr="00B06FB7" w:rsidRDefault="00D86C20" w:rsidP="00DF207C">
      <w:pPr>
        <w:pStyle w:val="MTLNormalbezmezer"/>
        <w:spacing w:line="276" w:lineRule="auto"/>
        <w:rPr>
          <w:rFonts w:cs="Segoe UI"/>
        </w:rPr>
      </w:pPr>
      <w:r w:rsidRPr="00B06FB7">
        <w:rPr>
          <w:rFonts w:cs="Segoe UI"/>
          <w:b/>
        </w:rPr>
        <w:t>Sídlo:</w:t>
      </w:r>
      <w:r w:rsidRPr="00B06FB7">
        <w:rPr>
          <w:rFonts w:cs="Segoe UI"/>
        </w:rPr>
        <w:t xml:space="preserve"> Dominikánské nám. </w:t>
      </w:r>
      <w:r w:rsidR="00C909FE" w:rsidRPr="00B06FB7">
        <w:rPr>
          <w:rFonts w:cs="Segoe UI"/>
        </w:rPr>
        <w:t>196/</w:t>
      </w:r>
      <w:r w:rsidRPr="00B06FB7">
        <w:rPr>
          <w:rFonts w:cs="Segoe UI"/>
        </w:rPr>
        <w:t xml:space="preserve">1, </w:t>
      </w:r>
      <w:r w:rsidR="00C909FE" w:rsidRPr="00B06FB7">
        <w:rPr>
          <w:rFonts w:cs="Segoe UI"/>
        </w:rPr>
        <w:t>Brno–Město, 602 00</w:t>
      </w:r>
      <w:r w:rsidRPr="00B06FB7">
        <w:rPr>
          <w:rFonts w:cs="Segoe UI"/>
        </w:rPr>
        <w:t xml:space="preserve"> Brno</w:t>
      </w:r>
    </w:p>
    <w:p w14:paraId="45EA1E10" w14:textId="77777777" w:rsidR="00CD4B66" w:rsidRPr="00B06FB7" w:rsidRDefault="00D86C20" w:rsidP="00DF207C">
      <w:pPr>
        <w:pStyle w:val="MTLNormalbezmezer"/>
        <w:spacing w:line="276" w:lineRule="auto"/>
        <w:rPr>
          <w:rFonts w:cs="Segoe UI"/>
          <w:sz w:val="28"/>
          <w:szCs w:val="28"/>
        </w:rPr>
      </w:pPr>
      <w:r w:rsidRPr="00B06FB7">
        <w:rPr>
          <w:rFonts w:cs="Segoe UI"/>
          <w:b/>
        </w:rPr>
        <w:t>IČO:</w:t>
      </w:r>
      <w:r w:rsidRPr="00B06FB7">
        <w:rPr>
          <w:rFonts w:cs="Segoe UI"/>
        </w:rPr>
        <w:t xml:space="preserve"> 44992785</w:t>
      </w:r>
    </w:p>
    <w:p w14:paraId="4190311E" w14:textId="77777777" w:rsidR="00CD4B66" w:rsidRPr="00B06FB7" w:rsidRDefault="00D86C20" w:rsidP="00DF207C">
      <w:pPr>
        <w:spacing w:after="0"/>
        <w:jc w:val="left"/>
        <w:rPr>
          <w:rFonts w:cs="Segoe UI"/>
          <w:b/>
          <w:bCs/>
          <w:caps/>
          <w:sz w:val="28"/>
          <w:szCs w:val="28"/>
          <w:u w:val="single"/>
        </w:rPr>
      </w:pPr>
      <w:r w:rsidRPr="00B06FB7">
        <w:rPr>
          <w:rFonts w:cs="Segoe UI"/>
          <w:sz w:val="28"/>
          <w:szCs w:val="28"/>
        </w:rPr>
        <w:br w:type="page"/>
      </w:r>
    </w:p>
    <w:p w14:paraId="53B9158D" w14:textId="77777777" w:rsidR="00CD4B66" w:rsidRPr="00B06FB7" w:rsidRDefault="00D86C20" w:rsidP="00CA5AC3">
      <w:pPr>
        <w:pStyle w:val="Obsah1"/>
        <w:spacing w:line="276" w:lineRule="auto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>Obsah:</w:t>
      </w:r>
      <w:bookmarkStart w:id="0" w:name="_Toc208298521"/>
      <w:bookmarkEnd w:id="0"/>
      <w:r w:rsidRPr="00B06FB7">
        <w:rPr>
          <w:rFonts w:cs="Segoe UI"/>
          <w:szCs w:val="22"/>
        </w:rPr>
        <w:t xml:space="preserve"> </w:t>
      </w:r>
    </w:p>
    <w:bookmarkStart w:id="1" w:name="_Toc208298522"/>
    <w:bookmarkStart w:id="2" w:name="_Toc208298523"/>
    <w:bookmarkStart w:id="3" w:name="_Toc208298524"/>
    <w:bookmarkStart w:id="4" w:name="_Toc208298525"/>
    <w:bookmarkStart w:id="5" w:name="_Toc208298526"/>
    <w:bookmarkStart w:id="6" w:name="_Toc208298527"/>
    <w:bookmarkStart w:id="7" w:name="_Toc208298528"/>
    <w:bookmarkStart w:id="8" w:name="_Toc208298529"/>
    <w:bookmarkStart w:id="9" w:name="_Toc208298530"/>
    <w:bookmarkStart w:id="10" w:name="_Toc208298531"/>
    <w:bookmarkStart w:id="11" w:name="_Toc208298532"/>
    <w:bookmarkStart w:id="12" w:name="_Toc208298533"/>
    <w:bookmarkStart w:id="13" w:name="_Toc208298534"/>
    <w:bookmarkStart w:id="14" w:name="_Toc208298535"/>
    <w:bookmarkStart w:id="15" w:name="_Toc208298536"/>
    <w:bookmarkStart w:id="16" w:name="_Toc208298537"/>
    <w:bookmarkStart w:id="17" w:name="_Toc208298538"/>
    <w:bookmarkStart w:id="18" w:name="_Toc208298539"/>
    <w:bookmarkStart w:id="19" w:name="_Toc208298540"/>
    <w:bookmarkStart w:id="20" w:name="_Toc208298541"/>
    <w:bookmarkStart w:id="21" w:name="_Toc208298542"/>
    <w:bookmarkStart w:id="22" w:name="_Toc208298543"/>
    <w:bookmarkStart w:id="23" w:name="_Toc208298544"/>
    <w:bookmarkStart w:id="24" w:name="_Toc208298545"/>
    <w:bookmarkStart w:id="25" w:name="_Toc208298546"/>
    <w:bookmarkStart w:id="26" w:name="_Toc208298547"/>
    <w:bookmarkStart w:id="27" w:name="_Toc208298548"/>
    <w:bookmarkStart w:id="28" w:name="_Toc208298549"/>
    <w:bookmarkStart w:id="29" w:name="_Toc208298550"/>
    <w:bookmarkStart w:id="30" w:name="_Toc208298551"/>
    <w:bookmarkStart w:id="31" w:name="_Toc208298552"/>
    <w:bookmarkStart w:id="32" w:name="_Toc208298553"/>
    <w:bookmarkStart w:id="33" w:name="_Toc208298554"/>
    <w:bookmarkStart w:id="34" w:name="_Toc208298555"/>
    <w:bookmarkStart w:id="35" w:name="_Toc208298556"/>
    <w:bookmarkStart w:id="36" w:name="_Toc208298557"/>
    <w:bookmarkStart w:id="37" w:name="_Toc208298558"/>
    <w:bookmarkStart w:id="38" w:name="_Toc2082985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14:paraId="3854F978" w14:textId="1D204EA7" w:rsidR="00292484" w:rsidRPr="00B06FB7" w:rsidRDefault="00D86C20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TOC \o "1-1" \h \z \u </w:instrText>
      </w:r>
      <w:r w:rsidRPr="00B06FB7">
        <w:rPr>
          <w:rFonts w:cs="Segoe UI"/>
          <w:szCs w:val="22"/>
        </w:rPr>
        <w:fldChar w:fldCharType="separate"/>
      </w:r>
      <w:hyperlink w:anchor="_Toc199783098" w:history="1">
        <w:r w:rsidR="00292484" w:rsidRPr="00B06FB7">
          <w:rPr>
            <w:rStyle w:val="Hypertextovodkaz"/>
            <w:rFonts w:cs="Segoe UI"/>
            <w:noProof/>
          </w:rPr>
          <w:t>1</w:t>
        </w:r>
        <w:r w:rsidR="00292484"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="00292484" w:rsidRPr="00B06FB7">
          <w:rPr>
            <w:rStyle w:val="Hypertextovodkaz"/>
            <w:rFonts w:cs="Segoe UI"/>
            <w:noProof/>
          </w:rPr>
          <w:t>IDENTIFIKAČNÍ ÚDAJE ZADAVATELE A DALŠÍCH OSOB</w:t>
        </w:r>
        <w:r w:rsidR="00292484" w:rsidRPr="00B06FB7">
          <w:rPr>
            <w:rFonts w:cs="Segoe UI"/>
            <w:noProof/>
            <w:webHidden/>
          </w:rPr>
          <w:tab/>
        </w:r>
        <w:r w:rsidR="00292484" w:rsidRPr="00B06FB7">
          <w:rPr>
            <w:rFonts w:cs="Segoe UI"/>
            <w:noProof/>
            <w:webHidden/>
          </w:rPr>
          <w:fldChar w:fldCharType="begin"/>
        </w:r>
        <w:r w:rsidR="00292484" w:rsidRPr="00B06FB7">
          <w:rPr>
            <w:rFonts w:cs="Segoe UI"/>
            <w:noProof/>
            <w:webHidden/>
          </w:rPr>
          <w:instrText xml:space="preserve"> PAGEREF _Toc199783098 \h </w:instrText>
        </w:r>
        <w:r w:rsidR="00292484" w:rsidRPr="00B06FB7">
          <w:rPr>
            <w:rFonts w:cs="Segoe UI"/>
            <w:noProof/>
            <w:webHidden/>
          </w:rPr>
        </w:r>
        <w:r w:rsidR="00292484"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3</w:t>
        </w:r>
        <w:r w:rsidR="00292484" w:rsidRPr="00B06FB7">
          <w:rPr>
            <w:rFonts w:cs="Segoe UI"/>
            <w:noProof/>
            <w:webHidden/>
          </w:rPr>
          <w:fldChar w:fldCharType="end"/>
        </w:r>
      </w:hyperlink>
    </w:p>
    <w:p w14:paraId="2EF34BB5" w14:textId="5CCF78C9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099" w:history="1">
        <w:r w:rsidRPr="00B06FB7">
          <w:rPr>
            <w:rStyle w:val="Hypertextovodkaz"/>
            <w:rFonts w:cs="Segoe UI"/>
            <w:noProof/>
          </w:rPr>
          <w:t>2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KOMUNIKACE MEZI ZADAVATELEM A DODAVATELI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_Toc199783099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3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46AC33CC" w14:textId="28FDF8F4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0" w:history="1">
        <w:r w:rsidRPr="00B06FB7">
          <w:rPr>
            <w:rStyle w:val="Hypertextovodkaz"/>
            <w:rFonts w:cs="Segoe UI"/>
            <w:noProof/>
          </w:rPr>
          <w:t>3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INFORMACE O PŘEDMĚTU VEŘEJNÉ ZAKÁZKY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_Toc199783100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4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574BF92B" w14:textId="6F19FDE1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1" w:history="1">
        <w:r w:rsidRPr="00B06FB7">
          <w:rPr>
            <w:rStyle w:val="Hypertextovodkaz"/>
            <w:rFonts w:cs="Segoe UI"/>
            <w:noProof/>
          </w:rPr>
          <w:t>4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DOBA (čAS) PLNĚNÍ VEŘEJNÉ ZAKÁZKY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_Toc199783101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5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18A2BB38" w14:textId="2B13186C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2" w:history="1">
        <w:r w:rsidRPr="00B06FB7">
          <w:rPr>
            <w:rStyle w:val="Hypertextovodkaz"/>
            <w:rFonts w:cs="Segoe UI"/>
            <w:noProof/>
          </w:rPr>
          <w:t>5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PROHLÍDKA MÍSTA PLNĚNÍ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_Toc199783102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5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35F50998" w14:textId="5811BAF1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3" w:history="1">
        <w:r w:rsidRPr="00B06FB7">
          <w:rPr>
            <w:rStyle w:val="Hypertextovodkaz"/>
            <w:rFonts w:cs="Segoe UI"/>
            <w:noProof/>
          </w:rPr>
          <w:t>6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POŽADAVKY ZADAVATELE NA KVALIFIKACI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_Toc199783103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5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147DD32E" w14:textId="1D46DBA0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4" w:history="1">
        <w:r w:rsidRPr="00B06FB7">
          <w:rPr>
            <w:rStyle w:val="Hypertextovodkaz"/>
            <w:rFonts w:cs="Segoe UI"/>
            <w:noProof/>
          </w:rPr>
          <w:t>7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SPOLEČNÁ USTANOVENÍ KE KVALIFIKACI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_Toc199783104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17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3A1B3FB6" w14:textId="3B256046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5" w:history="1">
        <w:r w:rsidRPr="00B06FB7">
          <w:rPr>
            <w:rStyle w:val="Hypertextovodkaz"/>
            <w:rFonts w:cs="Segoe UI"/>
            <w:noProof/>
          </w:rPr>
          <w:t>8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OBCHODNÍ PODMÍNKY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_Toc199783105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20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42680534" w14:textId="265E34A6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6" w:history="1">
        <w:r w:rsidRPr="00B06FB7">
          <w:rPr>
            <w:rStyle w:val="Hypertextovodkaz"/>
            <w:rFonts w:cs="Segoe UI"/>
            <w:noProof/>
          </w:rPr>
          <w:t>9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POŽADAVKY NA ZPŮSOB ZPRACOVÁNÍ NABÍDKOVÉ CENY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_Toc199783106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20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2B9C7ECC" w14:textId="1E498F29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7" w:history="1">
        <w:r w:rsidRPr="00B06FB7">
          <w:rPr>
            <w:rStyle w:val="Hypertextovodkaz"/>
            <w:rFonts w:cs="Segoe UI"/>
            <w:noProof/>
          </w:rPr>
          <w:t>10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HODNOCENÍ NABÍDEK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_Toc199783107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21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2DB928F5" w14:textId="222833C6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8" w:history="1">
        <w:r w:rsidRPr="00B06FB7">
          <w:rPr>
            <w:rStyle w:val="Hypertextovodkaz"/>
            <w:rFonts w:cs="Segoe UI"/>
            <w:noProof/>
          </w:rPr>
          <w:t>11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POŽADAVKY NA ZPRACOVÁNÍ A PODÁNÍ NABÍDKY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_Toc199783108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23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33651878" w14:textId="36EEEF48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09" w:history="1">
        <w:r w:rsidRPr="00B06FB7">
          <w:rPr>
            <w:rStyle w:val="Hypertextovodkaz"/>
            <w:rFonts w:cs="Segoe UI"/>
            <w:noProof/>
          </w:rPr>
          <w:t>12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ZÁVAZNOST POŽADAVKŮ ZADAVATELE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_Toc199783109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24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486888C9" w14:textId="45A49E10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0" w:history="1">
        <w:r w:rsidRPr="00B06FB7">
          <w:rPr>
            <w:rStyle w:val="Hypertextovodkaz"/>
            <w:rFonts w:cs="Segoe UI"/>
            <w:noProof/>
          </w:rPr>
          <w:t>13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VYSVĚTLENÍ, ZMĚNA NEBO DOPLNĚNÍ ZADÁVACÍ DOKUMENTACE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_Toc199783110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24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6D547503" w14:textId="2156428E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1" w:history="1">
        <w:r w:rsidRPr="00B06FB7">
          <w:rPr>
            <w:rStyle w:val="Hypertextovodkaz"/>
            <w:rFonts w:cs="Segoe UI"/>
            <w:noProof/>
          </w:rPr>
          <w:t>14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PODMÍNKY PRO UZAVŘENÍ SMLOUVY S VYBRANÝM DODAVATELEM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_Toc199783111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25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5C19E6CE" w14:textId="4D13CC49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2" w:history="1">
        <w:r w:rsidRPr="00B06FB7">
          <w:rPr>
            <w:rStyle w:val="Hypertextovodkaz"/>
            <w:rFonts w:cs="Segoe UI"/>
            <w:noProof/>
          </w:rPr>
          <w:t>15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LHŮTA A MÍSTO PRO PODÁNÍ NABÍDEK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_Toc199783112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25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68B84A45" w14:textId="2B4B8DDC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3" w:history="1">
        <w:r w:rsidRPr="00B06FB7">
          <w:rPr>
            <w:rStyle w:val="Hypertextovodkaz"/>
            <w:rFonts w:cs="Segoe UI"/>
            <w:noProof/>
          </w:rPr>
          <w:t>16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OTEVÍRÁNÍ NABÍDEK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_Toc199783113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26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01062651" w14:textId="1BF8AABB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4" w:history="1">
        <w:r w:rsidRPr="00B06FB7">
          <w:rPr>
            <w:rStyle w:val="Hypertextovodkaz"/>
            <w:rFonts w:cs="Segoe UI"/>
            <w:noProof/>
          </w:rPr>
          <w:t>17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ZADÁVACÍ LHŮTA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_Toc199783114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26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63F89E75" w14:textId="0901EDC0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5" w:history="1">
        <w:r w:rsidRPr="00B06FB7">
          <w:rPr>
            <w:rStyle w:val="Hypertextovodkaz"/>
            <w:rFonts w:cs="Segoe UI"/>
            <w:noProof/>
          </w:rPr>
          <w:t>18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VÝHRADY ZADAVATELE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_Toc199783115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26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53E3CEB6" w14:textId="4928ADB9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6" w:history="1">
        <w:r w:rsidRPr="00B06FB7">
          <w:rPr>
            <w:rStyle w:val="Hypertextovodkaz"/>
            <w:rFonts w:cs="Segoe UI"/>
            <w:noProof/>
          </w:rPr>
          <w:t>19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INFORMACE O ZPRACOVÁNÍ OSOBNÍCH ÚDAJŮ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_Toc199783116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26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657E0A1C" w14:textId="0CF96051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7" w:history="1">
        <w:r w:rsidRPr="00B06FB7">
          <w:rPr>
            <w:rStyle w:val="Hypertextovodkaz"/>
            <w:rFonts w:cs="Segoe UI"/>
            <w:noProof/>
          </w:rPr>
          <w:t>20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SANKCE VŮČI RUSKU A BĚLORUSKU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_Toc199783117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27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2F56C6E3" w14:textId="02176350" w:rsidR="00292484" w:rsidRPr="00B06FB7" w:rsidRDefault="00292484">
      <w:pPr>
        <w:pStyle w:val="Obsah1"/>
        <w:rPr>
          <w:rFonts w:eastAsiaTheme="minorEastAsia" w:cs="Segoe UI"/>
          <w:b w:val="0"/>
          <w:bCs w:val="0"/>
          <w:caps w:val="0"/>
          <w:noProof/>
          <w:kern w:val="2"/>
          <w:sz w:val="24"/>
          <w14:ligatures w14:val="standardContextual"/>
        </w:rPr>
      </w:pPr>
      <w:hyperlink w:anchor="_Toc199783118" w:history="1">
        <w:r w:rsidRPr="00B06FB7">
          <w:rPr>
            <w:rStyle w:val="Hypertextovodkaz"/>
            <w:rFonts w:cs="Segoe UI"/>
            <w:noProof/>
          </w:rPr>
          <w:t>21</w:t>
        </w:r>
        <w:r w:rsidRPr="00B06FB7">
          <w:rPr>
            <w:rFonts w:eastAsiaTheme="minorEastAsia" w:cs="Segoe UI"/>
            <w:b w:val="0"/>
            <w:bCs w:val="0"/>
            <w:caps w:val="0"/>
            <w:noProof/>
            <w:kern w:val="2"/>
            <w:sz w:val="24"/>
            <w14:ligatures w14:val="standardContextual"/>
          </w:rPr>
          <w:tab/>
        </w:r>
        <w:r w:rsidRPr="00B06FB7">
          <w:rPr>
            <w:rStyle w:val="Hypertextovodkaz"/>
            <w:rFonts w:cs="Segoe UI"/>
            <w:noProof/>
          </w:rPr>
          <w:t>SEZNAM PŘÍLOH</w:t>
        </w:r>
        <w:r w:rsidRPr="00B06FB7">
          <w:rPr>
            <w:rFonts w:cs="Segoe UI"/>
            <w:noProof/>
            <w:webHidden/>
          </w:rPr>
          <w:tab/>
        </w:r>
        <w:r w:rsidRPr="00B06FB7">
          <w:rPr>
            <w:rFonts w:cs="Segoe UI"/>
            <w:noProof/>
            <w:webHidden/>
          </w:rPr>
          <w:fldChar w:fldCharType="begin"/>
        </w:r>
        <w:r w:rsidRPr="00B06FB7">
          <w:rPr>
            <w:rFonts w:cs="Segoe UI"/>
            <w:noProof/>
            <w:webHidden/>
          </w:rPr>
          <w:instrText xml:space="preserve"> PAGEREF _Toc199783118 \h </w:instrText>
        </w:r>
        <w:r w:rsidRPr="00B06FB7">
          <w:rPr>
            <w:rFonts w:cs="Segoe UI"/>
            <w:noProof/>
            <w:webHidden/>
          </w:rPr>
        </w:r>
        <w:r w:rsidRPr="00B06FB7">
          <w:rPr>
            <w:rFonts w:cs="Segoe UI"/>
            <w:noProof/>
            <w:webHidden/>
          </w:rPr>
          <w:fldChar w:fldCharType="separate"/>
        </w:r>
        <w:r w:rsidR="00A3695D">
          <w:rPr>
            <w:rFonts w:cs="Segoe UI"/>
            <w:noProof/>
            <w:webHidden/>
          </w:rPr>
          <w:t>28</w:t>
        </w:r>
        <w:r w:rsidRPr="00B06FB7">
          <w:rPr>
            <w:rFonts w:cs="Segoe UI"/>
            <w:noProof/>
            <w:webHidden/>
          </w:rPr>
          <w:fldChar w:fldCharType="end"/>
        </w:r>
      </w:hyperlink>
    </w:p>
    <w:p w14:paraId="055E15DB" w14:textId="2F18CFD4" w:rsidR="00CD4B66" w:rsidRPr="00B06FB7" w:rsidRDefault="00D86C20" w:rsidP="00CA5AC3">
      <w:pPr>
        <w:pStyle w:val="Obsah1"/>
        <w:spacing w:line="276" w:lineRule="auto"/>
        <w:rPr>
          <w:rFonts w:cs="Segoe UI"/>
          <w:szCs w:val="22"/>
        </w:rPr>
      </w:pP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br w:type="page"/>
      </w:r>
    </w:p>
    <w:p w14:paraId="05791A0D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39" w:name="_Toc199783098"/>
      <w:r w:rsidRPr="00B06FB7">
        <w:rPr>
          <w:rFonts w:cs="Segoe UI"/>
          <w:szCs w:val="22"/>
        </w:rPr>
        <w:lastRenderedPageBreak/>
        <w:t>IDENTIFIKAČNÍ ÚDAJE ZADAVATELE A DALŠÍCH OSOB</w:t>
      </w:r>
      <w:bookmarkEnd w:id="39"/>
    </w:p>
    <w:p w14:paraId="11E90DA3" w14:textId="77777777" w:rsidR="00CD4B66" w:rsidRPr="00B06FB7" w:rsidRDefault="00D86C20" w:rsidP="00B06FB7">
      <w:pPr>
        <w:pStyle w:val="Nadpis2"/>
        <w:rPr>
          <w:rFonts w:cs="Segoe UI"/>
          <w:szCs w:val="22"/>
        </w:rPr>
      </w:pPr>
      <w:bookmarkStart w:id="40" w:name="_Základní_údaje_o"/>
      <w:bookmarkStart w:id="41" w:name="_Toc32627406"/>
      <w:bookmarkStart w:id="42" w:name="_Toc123534344"/>
      <w:bookmarkStart w:id="43" w:name="_Ref137828483"/>
      <w:bookmarkEnd w:id="40"/>
      <w:r w:rsidRPr="00B06FB7">
        <w:rPr>
          <w:rFonts w:cs="Segoe UI"/>
          <w:szCs w:val="22"/>
        </w:rPr>
        <w:t>Z</w:t>
      </w:r>
      <w:bookmarkEnd w:id="41"/>
      <w:bookmarkEnd w:id="42"/>
      <w:r w:rsidRPr="00B06FB7">
        <w:rPr>
          <w:rFonts w:cs="Segoe UI"/>
          <w:szCs w:val="22"/>
        </w:rPr>
        <w:t>adavatel</w:t>
      </w:r>
      <w:bookmarkStart w:id="44" w:name="_Ref207332822"/>
      <w:bookmarkEnd w:id="43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2"/>
        <w:gridCol w:w="4536"/>
      </w:tblGrid>
      <w:tr w:rsidR="001C02E5" w:rsidRPr="00B06FB7" w14:paraId="4FA36001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4BCE06F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Název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E155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Statutární město Brno</w:t>
            </w:r>
          </w:p>
        </w:tc>
      </w:tr>
      <w:tr w:rsidR="001C02E5" w:rsidRPr="00B06FB7" w14:paraId="3B50FF73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A6F64E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Sídlo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F66A" w14:textId="5B07276B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Dominikánské nám. </w:t>
            </w:r>
            <w:r w:rsidR="00C909FE" w:rsidRPr="00B06FB7">
              <w:rPr>
                <w:rFonts w:cs="Segoe UI"/>
                <w:szCs w:val="22"/>
              </w:rPr>
              <w:t>196/</w:t>
            </w:r>
            <w:r w:rsidRPr="00B06FB7">
              <w:rPr>
                <w:rFonts w:cs="Segoe UI"/>
                <w:szCs w:val="22"/>
              </w:rPr>
              <w:t>1,</w:t>
            </w:r>
            <w:r w:rsidR="00C909FE" w:rsidRPr="00B06FB7">
              <w:rPr>
                <w:rFonts w:cs="Segoe UI"/>
                <w:szCs w:val="22"/>
              </w:rPr>
              <w:t xml:space="preserve"> Brno-Město,</w:t>
            </w:r>
            <w:r w:rsidRPr="00B06FB7">
              <w:rPr>
                <w:rFonts w:cs="Segoe UI"/>
                <w:szCs w:val="22"/>
              </w:rPr>
              <w:t xml:space="preserve"> </w:t>
            </w:r>
            <w:r w:rsidR="00C909FE" w:rsidRPr="00B06FB7">
              <w:rPr>
                <w:rFonts w:cs="Segoe UI"/>
                <w:szCs w:val="22"/>
              </w:rPr>
              <w:t>602 00</w:t>
            </w:r>
            <w:r w:rsidRPr="00B06FB7">
              <w:rPr>
                <w:rFonts w:cs="Segoe UI"/>
                <w:szCs w:val="22"/>
              </w:rPr>
              <w:t xml:space="preserve"> Brno</w:t>
            </w:r>
          </w:p>
        </w:tc>
      </w:tr>
      <w:tr w:rsidR="001C02E5" w:rsidRPr="00B06FB7" w14:paraId="1EAECE8C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64A86F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IČO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7302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44992785</w:t>
            </w:r>
          </w:p>
        </w:tc>
      </w:tr>
      <w:tr w:rsidR="001C02E5" w:rsidRPr="00B06FB7" w14:paraId="5E4A737C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369AE4" w14:textId="77777777" w:rsidR="00CD4B66" w:rsidRPr="00B06FB7" w:rsidRDefault="00D86C20" w:rsidP="00B06FB7">
            <w:pPr>
              <w:pStyle w:val="MTLNormalbezmezer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Profil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E1FC" w14:textId="71FE46C6" w:rsidR="00CD4B66" w:rsidRPr="00B06FB7" w:rsidRDefault="000C3840" w:rsidP="00B06FB7">
            <w:pPr>
              <w:pStyle w:val="MTLNormalbezmezer"/>
              <w:spacing w:line="276" w:lineRule="auto"/>
              <w:rPr>
                <w:rFonts w:cs="Segoe UI"/>
                <w:szCs w:val="22"/>
                <w:highlight w:val="cyan"/>
              </w:rPr>
            </w:pPr>
            <w:hyperlink r:id="rId11" w:history="1">
              <w:r w:rsidRPr="00B06FB7">
                <w:rPr>
                  <w:rStyle w:val="Hypertextovodkaz"/>
                  <w:rFonts w:cs="Segoe UI"/>
                  <w:szCs w:val="22"/>
                </w:rPr>
                <w:t>https://ezak.brno.cz/</w:t>
              </w:r>
            </w:hyperlink>
            <w:r w:rsidRPr="00B06FB7">
              <w:rPr>
                <w:rFonts w:cs="Segoe UI"/>
                <w:szCs w:val="22"/>
              </w:rPr>
              <w:t xml:space="preserve"> </w:t>
            </w:r>
          </w:p>
        </w:tc>
      </w:tr>
    </w:tbl>
    <w:p w14:paraId="693D4E4F" w14:textId="77777777" w:rsidR="00CD4B66" w:rsidRPr="00B06FB7" w:rsidRDefault="00D86C20" w:rsidP="00B06FB7">
      <w:pPr>
        <w:pStyle w:val="Nadpis2"/>
        <w:rPr>
          <w:rFonts w:cs="Segoe UI"/>
          <w:szCs w:val="22"/>
        </w:rPr>
      </w:pPr>
      <w:bookmarkStart w:id="45" w:name="_Ref519072784"/>
      <w:r w:rsidRPr="00B06FB7">
        <w:rPr>
          <w:rFonts w:cs="Segoe UI"/>
          <w:szCs w:val="22"/>
        </w:rPr>
        <w:t>Zástupce zadavatele</w:t>
      </w:r>
      <w:bookmarkEnd w:id="44"/>
      <w:bookmarkEnd w:id="45"/>
    </w:p>
    <w:p w14:paraId="6FF22CF9" w14:textId="0FE26A0C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Zástupcem zadavatele ve věcech souvisejících se zadáváním této veřejné zakázky je MT </w:t>
      </w:r>
      <w:proofErr w:type="spellStart"/>
      <w:r w:rsidRPr="00B06FB7">
        <w:rPr>
          <w:rFonts w:cs="Segoe UI"/>
          <w:szCs w:val="22"/>
        </w:rPr>
        <w:t>Legal</w:t>
      </w:r>
      <w:proofErr w:type="spellEnd"/>
      <w:r w:rsidRPr="00B06FB7">
        <w:rPr>
          <w:rFonts w:cs="Segoe UI"/>
          <w:szCs w:val="22"/>
        </w:rPr>
        <w:t xml:space="preserve"> s.r.o., advokátní kancelář, se sídlem Jana Babáka 2733/11, 612 00 Brno, IČO 28305043 e-mail: </w:t>
      </w:r>
      <w:r w:rsidRPr="00B06FB7">
        <w:rPr>
          <w:rFonts w:cs="Segoe UI"/>
          <w:b/>
          <w:szCs w:val="22"/>
        </w:rPr>
        <w:t>vz</w:t>
      </w:r>
      <w:r w:rsidR="00B5651A" w:rsidRPr="00B06FB7">
        <w:rPr>
          <w:rFonts w:cs="Segoe UI"/>
          <w:b/>
          <w:szCs w:val="22"/>
        </w:rPr>
        <w:t>_brno</w:t>
      </w:r>
      <w:r w:rsidRPr="00B06FB7">
        <w:rPr>
          <w:rFonts w:cs="Segoe UI"/>
          <w:b/>
          <w:szCs w:val="22"/>
        </w:rPr>
        <w:t>@mt-legal.com</w:t>
      </w:r>
      <w:r w:rsidRPr="00B06FB7">
        <w:rPr>
          <w:rFonts w:cs="Segoe UI"/>
          <w:szCs w:val="22"/>
        </w:rPr>
        <w:t>. Zástupce zadavatele je v souladu s § 43 ZZVZ pověřen výkonem zadavatelských činností v tomto zadávacím řízení a je taktéž pověřen</w:t>
      </w:r>
      <w:r w:rsidRPr="00B06FB7">
        <w:rPr>
          <w:rFonts w:cs="Segoe UI"/>
          <w:iCs/>
          <w:szCs w:val="22"/>
        </w:rPr>
        <w:t xml:space="preserve"> k přijímání případných námitek dodavatelů dle § 241 a násl. ZZVZ (tím není dotčeno oprávnění statutárního orgánu či jiné pověřené osoby zadavatele).</w:t>
      </w:r>
      <w:r w:rsidRPr="00B06FB7">
        <w:rPr>
          <w:rFonts w:cs="Segoe UI"/>
          <w:szCs w:val="22"/>
        </w:rPr>
        <w:t xml:space="preserve"> Zástupce zadavatele zajišťuje na straně zadavatele též komunikaci 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_Ref519077264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>.</w:t>
      </w:r>
    </w:p>
    <w:p w14:paraId="38B44B76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Předběžné tržní konzultace a osoby podílející se na přípravě zadávací dokumentace </w:t>
      </w:r>
    </w:p>
    <w:p w14:paraId="226329B3" w14:textId="77777777" w:rsidR="00CD4B66" w:rsidRPr="00B06FB7" w:rsidRDefault="00D86C20" w:rsidP="00B06FB7">
      <w:pPr>
        <w:pStyle w:val="Normal15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Zadávací dokumentace neobsahuje informace, které by byly výsledkem předběžné tržní konzultace.</w:t>
      </w:r>
    </w:p>
    <w:p w14:paraId="51437DB6" w14:textId="77777777" w:rsidR="00CD4B66" w:rsidRPr="00B06FB7" w:rsidRDefault="00D86C20" w:rsidP="00B06FB7">
      <w:pPr>
        <w:pStyle w:val="Normal15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Níže uvedené části zadávací dokumentace vypracovala osoba odlišná od zadavatele: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890"/>
      </w:tblGrid>
      <w:tr w:rsidR="001C02E5" w:rsidRPr="00B06FB7" w14:paraId="613E3E64" w14:textId="77777777" w:rsidTr="00334DF6">
        <w:trPr>
          <w:trHeight w:val="654"/>
          <w:jc w:val="center"/>
        </w:trPr>
        <w:tc>
          <w:tcPr>
            <w:tcW w:w="4529" w:type="dxa"/>
            <w:shd w:val="clear" w:color="auto" w:fill="D9D9D9" w:themeFill="background1" w:themeFillShade="D9"/>
          </w:tcPr>
          <w:p w14:paraId="253A861C" w14:textId="77777777" w:rsidR="00CD4B66" w:rsidRPr="00B06FB7" w:rsidRDefault="00D86C20" w:rsidP="00B06FB7">
            <w:pPr>
              <w:pStyle w:val="Normal15"/>
              <w:spacing w:after="0"/>
              <w:jc w:val="center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 xml:space="preserve">Části zadávací dokumentace </w:t>
            </w:r>
            <w:r w:rsidRPr="00B06FB7">
              <w:rPr>
                <w:rFonts w:cs="Segoe UI"/>
                <w:b/>
                <w:bCs/>
                <w:szCs w:val="22"/>
              </w:rPr>
              <w:t>vypracované odlišnou osobou</w:t>
            </w:r>
          </w:p>
        </w:tc>
        <w:tc>
          <w:tcPr>
            <w:tcW w:w="4890" w:type="dxa"/>
            <w:shd w:val="clear" w:color="auto" w:fill="D9D9D9" w:themeFill="background1" w:themeFillShade="D9"/>
            <w:vAlign w:val="center"/>
          </w:tcPr>
          <w:p w14:paraId="5137B597" w14:textId="77777777" w:rsidR="00CD4B66" w:rsidRPr="00B06FB7" w:rsidRDefault="00D86C20" w:rsidP="00B06FB7">
            <w:pPr>
              <w:pStyle w:val="Normal15"/>
              <w:spacing w:after="0"/>
              <w:jc w:val="center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Označení osoby</w:t>
            </w:r>
          </w:p>
        </w:tc>
      </w:tr>
      <w:tr w:rsidR="001C02E5" w:rsidRPr="00B06FB7" w14:paraId="5D78BD60" w14:textId="77777777" w:rsidTr="00334DF6">
        <w:trPr>
          <w:jc w:val="center"/>
        </w:trPr>
        <w:tc>
          <w:tcPr>
            <w:tcW w:w="4529" w:type="dxa"/>
            <w:vAlign w:val="center"/>
          </w:tcPr>
          <w:p w14:paraId="2BEC68AF" w14:textId="77777777" w:rsidR="00CD4B66" w:rsidRPr="00B06FB7" w:rsidRDefault="00D86C20" w:rsidP="00B06FB7">
            <w:pPr>
              <w:pStyle w:val="Normal15"/>
              <w:spacing w:after="0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Organizačně-právní části zadávací dokumentace</w:t>
            </w:r>
          </w:p>
        </w:tc>
        <w:tc>
          <w:tcPr>
            <w:tcW w:w="4890" w:type="dxa"/>
            <w:vAlign w:val="center"/>
          </w:tcPr>
          <w:p w14:paraId="2778B9B3" w14:textId="77777777" w:rsidR="00CD4B66" w:rsidRPr="00B06FB7" w:rsidRDefault="00D86C20" w:rsidP="00B06FB7">
            <w:pPr>
              <w:pStyle w:val="Normal15"/>
              <w:spacing w:after="0"/>
              <w:jc w:val="center"/>
              <w:rPr>
                <w:rFonts w:cs="Segoe UI"/>
                <w:bCs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MT </w:t>
            </w:r>
            <w:proofErr w:type="spellStart"/>
            <w:r w:rsidRPr="00B06FB7">
              <w:rPr>
                <w:rFonts w:cs="Segoe UI"/>
                <w:szCs w:val="22"/>
              </w:rPr>
              <w:t>Legal</w:t>
            </w:r>
            <w:proofErr w:type="spellEnd"/>
            <w:r w:rsidRPr="00B06FB7">
              <w:rPr>
                <w:rFonts w:cs="Segoe UI"/>
                <w:szCs w:val="22"/>
              </w:rPr>
              <w:t xml:space="preserve"> s.r.o., advokátní kancelář, sídlem Jana Babáka 2733/11, 612 00 Brno, IČO 28305043 </w:t>
            </w:r>
          </w:p>
        </w:tc>
      </w:tr>
    </w:tbl>
    <w:p w14:paraId="269A8C30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46" w:name="_Ref519077264"/>
      <w:bookmarkStart w:id="47" w:name="_Toc199783099"/>
      <w:r w:rsidRPr="00B06FB7">
        <w:rPr>
          <w:rFonts w:cs="Segoe UI"/>
          <w:szCs w:val="22"/>
        </w:rPr>
        <w:t>KOMUNIKACE MEZI ZADAVATELEM A DODAVATELI</w:t>
      </w:r>
      <w:bookmarkEnd w:id="46"/>
      <w:bookmarkEnd w:id="47"/>
    </w:p>
    <w:p w14:paraId="31AC013E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szCs w:val="22"/>
        </w:rPr>
      </w:pPr>
      <w:r w:rsidRPr="00B06FB7">
        <w:rPr>
          <w:rFonts w:cs="Segoe UI"/>
          <w:bCs w:val="0"/>
          <w:szCs w:val="22"/>
        </w:rPr>
        <w:t xml:space="preserve">Veřejná zakázka je zadávána v plném rozsahu elektronicky prostřednictvím certifikovaného elektronického nástroje E-ZAK </w:t>
      </w:r>
      <w:r w:rsidRPr="00B06FB7">
        <w:rPr>
          <w:rFonts w:cs="Segoe UI"/>
          <w:b w:val="0"/>
          <w:szCs w:val="22"/>
        </w:rPr>
        <w:t>(dále jen</w:t>
      </w:r>
      <w:r w:rsidRPr="00B06FB7">
        <w:rPr>
          <w:rFonts w:cs="Segoe UI"/>
          <w:bCs w:val="0"/>
          <w:szCs w:val="22"/>
        </w:rPr>
        <w:t xml:space="preserve"> „</w:t>
      </w:r>
      <w:r w:rsidRPr="00B06FB7">
        <w:rPr>
          <w:rFonts w:cs="Segoe UI"/>
          <w:bCs w:val="0"/>
          <w:i/>
          <w:iCs/>
          <w:szCs w:val="22"/>
        </w:rPr>
        <w:t>elektronický nástroj</w:t>
      </w:r>
      <w:r w:rsidRPr="00B06FB7">
        <w:rPr>
          <w:rFonts w:cs="Segoe UI"/>
          <w:bCs w:val="0"/>
          <w:szCs w:val="22"/>
        </w:rPr>
        <w:t>“</w:t>
      </w:r>
      <w:r w:rsidRPr="00B06FB7">
        <w:rPr>
          <w:rFonts w:cs="Segoe UI"/>
          <w:b w:val="0"/>
          <w:szCs w:val="22"/>
        </w:rPr>
        <w:t xml:space="preserve">), dostupného na adrese </w:t>
      </w:r>
      <w:hyperlink r:id="rId12" w:history="1">
        <w:r w:rsidRPr="00B06FB7">
          <w:rPr>
            <w:rStyle w:val="Hypertextovodkaz"/>
            <w:rFonts w:cs="Segoe UI"/>
            <w:b w:val="0"/>
            <w:bCs w:val="0"/>
            <w:szCs w:val="22"/>
          </w:rPr>
          <w:t>https://ezak.brno.cz/</w:t>
        </w:r>
      </w:hyperlink>
      <w:r w:rsidRPr="00B06FB7">
        <w:rPr>
          <w:rFonts w:cs="Segoe UI"/>
          <w:b w:val="0"/>
          <w:bCs w:val="0"/>
          <w:szCs w:val="22"/>
        </w:rPr>
        <w:t>.</w:t>
      </w:r>
    </w:p>
    <w:p w14:paraId="2EB86916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>Nevyplývá-li z § 211 ZZVZ jinak,</w:t>
      </w:r>
      <w:r w:rsidRPr="00B06FB7">
        <w:rPr>
          <w:rFonts w:cs="Segoe UI"/>
          <w:szCs w:val="22"/>
        </w:rPr>
        <w:t xml:space="preserve"> </w:t>
      </w:r>
      <w:r w:rsidRPr="00B06FB7">
        <w:rPr>
          <w:rFonts w:cs="Segoe UI"/>
          <w:b w:val="0"/>
          <w:szCs w:val="22"/>
        </w:rPr>
        <w:t xml:space="preserve">veškeré úkony v rámci tohoto zadávacího řízení a rovněž veškerá komunikace mezi zadavatelem (nebo jeho zástupcem) a dodavatelem probíhá elektronicky, a to zejména prostřednictvím elektronického nástroje. </w:t>
      </w:r>
    </w:p>
    <w:p w14:paraId="73A4485B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lastRenderedPageBreak/>
        <w:t xml:space="preserve">Veškeré písemnosti zasílané prostřednictvím elektronického nástroje se považují za řádně doručené dnem jejich doručení do uživatelského účtu adresáta v elektronickém nástroji. Na doručení písemnosti nemá vliv, zda byla písemnost jejím adresátem přečtena, případně, zda elektronický nástroj adresátovi odeslal na kontaktní e-mailovou adresu upozornění o tom, že na jeho uživatelský účet v elektronickém nástroji byla doručena nová zpráva, či nikoliv. </w:t>
      </w:r>
    </w:p>
    <w:p w14:paraId="0078C353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szCs w:val="22"/>
        </w:rPr>
        <w:t>Zadavatel dodavatele upozorňuje, že pro plné využití všech možností elektronického nástroje je </w:t>
      </w:r>
      <w:r w:rsidRPr="00B06FB7">
        <w:rPr>
          <w:rFonts w:cs="Segoe UI"/>
          <w:bCs w:val="0"/>
          <w:szCs w:val="22"/>
        </w:rPr>
        <w:t>nezbytné</w:t>
      </w:r>
      <w:r w:rsidRPr="00B06FB7">
        <w:rPr>
          <w:rFonts w:cs="Segoe UI"/>
          <w:b w:val="0"/>
          <w:szCs w:val="22"/>
        </w:rPr>
        <w:t xml:space="preserve"> provést a dokončit tzv. registraci dodavatele (</w:t>
      </w:r>
      <w:r w:rsidRPr="00B06FB7">
        <w:rPr>
          <w:rFonts w:cs="Segoe UI"/>
          <w:b w:val="0"/>
          <w:bCs w:val="0"/>
          <w:szCs w:val="22"/>
        </w:rPr>
        <w:t xml:space="preserve">pro získání možnosti přihlášení do systému E-ZAK je zapotřebí se registrovat do Centrální databáze dodavatelů (CDD) systému FEN.cz na adrese </w:t>
      </w:r>
      <w:hyperlink r:id="rId13" w:anchor="/registrace" w:history="1">
        <w:r w:rsidRPr="00B06FB7">
          <w:rPr>
            <w:rStyle w:val="Hypertextovodkaz"/>
            <w:rFonts w:cs="Segoe UI"/>
            <w:b w:val="0"/>
            <w:bCs w:val="0"/>
            <w:szCs w:val="22"/>
          </w:rPr>
          <w:t>https://fen.cz/#/registrace</w:t>
        </w:r>
      </w:hyperlink>
      <w:r w:rsidRPr="00B06FB7">
        <w:rPr>
          <w:rFonts w:cs="Segoe UI"/>
          <w:b w:val="0"/>
          <w:bCs w:val="0"/>
          <w:szCs w:val="22"/>
        </w:rPr>
        <w:t>, na které lze nalézt všechny podrobnosti a návody k registraci)</w:t>
      </w:r>
      <w:r w:rsidRPr="00B06FB7">
        <w:rPr>
          <w:rFonts w:cs="Segoe UI"/>
          <w:b w:val="0"/>
          <w:szCs w:val="22"/>
        </w:rPr>
        <w:t xml:space="preserve">. </w:t>
      </w:r>
      <w:r w:rsidRPr="00B06FB7">
        <w:rPr>
          <w:rFonts w:cs="Segoe UI"/>
          <w:bCs w:val="0"/>
          <w:szCs w:val="22"/>
        </w:rPr>
        <w:t>Manuál pro registraci dodavatele</w:t>
      </w:r>
      <w:r w:rsidRPr="00B06FB7">
        <w:rPr>
          <w:rFonts w:cs="Segoe UI"/>
          <w:b w:val="0"/>
          <w:szCs w:val="22"/>
        </w:rPr>
        <w:t xml:space="preserve"> v elektronickém nástroji je uveden v uživatelské příručce s názvem „</w:t>
      </w:r>
      <w:r w:rsidRPr="00B06FB7">
        <w:rPr>
          <w:rFonts w:cs="Segoe UI"/>
          <w:b w:val="0"/>
          <w:i/>
          <w:iCs/>
          <w:szCs w:val="22"/>
        </w:rPr>
        <w:t>E-ZAK, verze 5 – elektronický nástroj pro veřejné zakázky a elektronická aukční síň – uživatelská příručka pro dodavatele systému E-ZAK.</w:t>
      </w:r>
      <w:r w:rsidRPr="00B06FB7">
        <w:rPr>
          <w:rFonts w:cs="Segoe UI"/>
          <w:b w:val="0"/>
          <w:szCs w:val="22"/>
        </w:rPr>
        <w:t xml:space="preserve">“ </w:t>
      </w:r>
      <w:r w:rsidRPr="00B06FB7">
        <w:rPr>
          <w:rFonts w:cs="Segoe UI"/>
          <w:b w:val="0"/>
          <w:bCs w:val="0"/>
          <w:szCs w:val="22"/>
        </w:rPr>
        <w:t>Zadavatel upozorňuje, že registrace neproběhne okamžitě a podléhá akceptaci administrátorem systému v délce do 48 hodin v pracovní dny; v případě nedostatků v žádosti o registraci může dojít i k zamítnutí registrace</w:t>
      </w:r>
      <w:r w:rsidRPr="00B06FB7">
        <w:rPr>
          <w:rFonts w:cs="Segoe UI"/>
          <w:b w:val="0"/>
          <w:bCs w:val="0"/>
          <w:color w:val="000000"/>
          <w:szCs w:val="22"/>
        </w:rPr>
        <w:t>.</w:t>
      </w:r>
    </w:p>
    <w:p w14:paraId="33E9E8CC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 xml:space="preserve">Podmínky a informace týkající se elektronického nástroje včetně informací o používání elektronického podpisu jsou dostupné na adrese </w:t>
      </w:r>
      <w:hyperlink r:id="rId14" w:history="1">
        <w:r w:rsidRPr="00B06FB7">
          <w:rPr>
            <w:rStyle w:val="Hypertextovodkaz"/>
            <w:rFonts w:cs="Segoe UI"/>
            <w:b w:val="0"/>
            <w:bCs w:val="0"/>
            <w:szCs w:val="22"/>
          </w:rPr>
          <w:t>https://ezak.e-tenders.cz/data/manual/EZAK-Manual-Dodavatele.pdf</w:t>
        </w:r>
      </w:hyperlink>
      <w:r w:rsidRPr="00B06FB7">
        <w:rPr>
          <w:rFonts w:cs="Segoe UI"/>
          <w:b w:val="0"/>
          <w:bCs w:val="0"/>
          <w:szCs w:val="22"/>
        </w:rPr>
        <w:t>.</w:t>
      </w:r>
    </w:p>
    <w:p w14:paraId="2F94A2F1" w14:textId="77777777" w:rsidR="00292484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 xml:space="preserve">Za řádné a včasné seznamování se s písemnostmi zasílanými zadavatelem prostřednictvím elektronického nástroje, jakož i za správnost kontaktních údajů uvedených u dodavatele, odpovídá vždy dodavatel. </w:t>
      </w:r>
      <w:r w:rsidRPr="00B06FB7">
        <w:rPr>
          <w:rFonts w:cs="Segoe UI"/>
          <w:b w:val="0"/>
          <w:bCs w:val="0"/>
          <w:color w:val="000000"/>
          <w:szCs w:val="22"/>
        </w:rPr>
        <w:t>Zadavatel v souladu se ZZVZ požaduje, aby nabídky byly řádně zašifrovány, přičemž šifrování je realizováno prostřednictvím elektronického nástroje.</w:t>
      </w:r>
    </w:p>
    <w:p w14:paraId="5FCA70E9" w14:textId="743BCBCE" w:rsidR="00CD4B66" w:rsidRPr="00B06FB7" w:rsidRDefault="00292484" w:rsidP="00B06FB7">
      <w:pPr>
        <w:pStyle w:val="Nadpis2"/>
        <w:keepNext w:val="0"/>
        <w:spacing w:before="120" w:after="120"/>
        <w:ind w:left="992" w:hanging="360"/>
        <w:jc w:val="both"/>
        <w:rPr>
          <w:rFonts w:cs="Segoe UI"/>
          <w:szCs w:val="22"/>
        </w:rPr>
      </w:pPr>
      <w:r w:rsidRPr="00B06FB7">
        <w:rPr>
          <w:rFonts w:cs="Segoe UI"/>
          <w:b w:val="0"/>
          <w:bCs w:val="0"/>
          <w:szCs w:val="22"/>
        </w:rPr>
        <w:t xml:space="preserve">Pro odpovědi na případné otázky týkající se uživatelského ovládání elektronického nástroje je možné využít uživatelskou podporu (tel.: +420 538 702 719, e-mail: </w:t>
      </w:r>
      <w:hyperlink r:id="rId15" w:history="1">
        <w:r w:rsidRPr="00B06FB7">
          <w:rPr>
            <w:rStyle w:val="Nadpis3Char"/>
            <w:rFonts w:cs="Segoe UI"/>
            <w:bCs w:val="0"/>
            <w:szCs w:val="22"/>
          </w:rPr>
          <w:t>podpora@ezak.cz</w:t>
        </w:r>
      </w:hyperlink>
      <w:r w:rsidRPr="00B06FB7">
        <w:rPr>
          <w:rFonts w:cs="Segoe UI"/>
          <w:b w:val="0"/>
          <w:bCs w:val="0"/>
          <w:szCs w:val="22"/>
        </w:rPr>
        <w:t>).</w:t>
      </w:r>
    </w:p>
    <w:p w14:paraId="745A96DF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48" w:name="_Toc199783100"/>
      <w:r w:rsidRPr="00B06FB7">
        <w:rPr>
          <w:rFonts w:cs="Segoe UI"/>
          <w:szCs w:val="22"/>
        </w:rPr>
        <w:t>INFORMACE O PŘEDMĚTU VEŘEJNÉ ZAKÁZKY</w:t>
      </w:r>
      <w:bookmarkEnd w:id="48"/>
    </w:p>
    <w:p w14:paraId="525AEF5B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Předmět veřejné zakázky</w:t>
      </w:r>
    </w:p>
    <w:p w14:paraId="059D6A20" w14:textId="70E563F0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Předmětem veřejné zakázky je </w:t>
      </w:r>
      <w:r w:rsidR="009C449C" w:rsidRPr="00B06FB7">
        <w:rPr>
          <w:rFonts w:cs="Segoe UI"/>
          <w:szCs w:val="22"/>
        </w:rPr>
        <w:t xml:space="preserve">uzavření rámcové dohody s jedním účastníkem na následné </w:t>
      </w:r>
      <w:r w:rsidR="005E3527" w:rsidRPr="00B06FB7">
        <w:rPr>
          <w:rFonts w:cs="Segoe UI"/>
          <w:szCs w:val="22"/>
        </w:rPr>
        <w:t xml:space="preserve">poskytování služeb </w:t>
      </w:r>
      <w:r w:rsidR="009C449C" w:rsidRPr="00B06FB7">
        <w:rPr>
          <w:rFonts w:cs="Segoe UI"/>
          <w:szCs w:val="22"/>
        </w:rPr>
        <w:t>geotechnického monitoringu</w:t>
      </w:r>
      <w:r w:rsidR="005E3527" w:rsidRPr="00B06FB7">
        <w:rPr>
          <w:rFonts w:cs="Segoe UI"/>
          <w:szCs w:val="22"/>
        </w:rPr>
        <w:t xml:space="preserve"> v rámci stavebních investičních akcí zadavatele</w:t>
      </w:r>
      <w:r w:rsidR="009C449C" w:rsidRPr="00B06FB7">
        <w:rPr>
          <w:rFonts w:cs="Segoe UI"/>
          <w:szCs w:val="22"/>
        </w:rPr>
        <w:t>.</w:t>
      </w:r>
    </w:p>
    <w:p w14:paraId="02FD0EF7" w14:textId="77777777" w:rsidR="00CD4B66" w:rsidRPr="00B06FB7" w:rsidRDefault="00D86C20" w:rsidP="00B06FB7">
      <w:pPr>
        <w:spacing w:before="240"/>
        <w:rPr>
          <w:rFonts w:cs="Segoe UI"/>
          <w:szCs w:val="22"/>
          <w:u w:val="single"/>
        </w:rPr>
      </w:pPr>
      <w:r w:rsidRPr="00B06FB7">
        <w:rPr>
          <w:rFonts w:cs="Segoe UI"/>
          <w:szCs w:val="22"/>
          <w:u w:val="single"/>
        </w:rPr>
        <w:t>Podrobné vymezení předmětu veřejné zakázky, včetně technických podmínek v podrobnostech nezbytných pro zpracování nabídky, je uvedeno v přílohách této zadávací dokumentace.</w:t>
      </w:r>
    </w:p>
    <w:p w14:paraId="32969F7B" w14:textId="5E382AE9" w:rsidR="009C449C" w:rsidRPr="00B06FB7" w:rsidRDefault="009C449C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>Zadavatel v souladu s § 131 a násl. ZZVZ uzavře rámcovou dohodu s</w:t>
      </w:r>
      <w:r w:rsidR="005E3527" w:rsidRPr="00B06FB7">
        <w:rPr>
          <w:rFonts w:cs="Segoe UI"/>
          <w:szCs w:val="22"/>
        </w:rPr>
        <w:t xml:space="preserve"> jedním </w:t>
      </w:r>
      <w:r w:rsidRPr="00B06FB7">
        <w:rPr>
          <w:rFonts w:cs="Segoe UI"/>
          <w:szCs w:val="22"/>
        </w:rPr>
        <w:t>účastníkem, jehož nabídka bude v zadávacím řízení hodnocena jako nejvýhodnější, a to na dobu stanovenou dále v této zadávací dokumentaci. Zadávání veřejných zakázek na základě rámcové dohody bude probíhat bez obnovení soutěže postupem dle § 134 ZZVZ, a to dle aktuálních potřeb a požadavků zadavatele.</w:t>
      </w:r>
    </w:p>
    <w:p w14:paraId="4133DC31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Klasifikace předmětu veřejné zakázky (CPV)</w:t>
      </w:r>
    </w:p>
    <w:p w14:paraId="7BE0234A" w14:textId="77777777" w:rsidR="005E3527" w:rsidRPr="00B06FB7" w:rsidRDefault="005E3527" w:rsidP="00B06FB7">
      <w:pPr>
        <w:tabs>
          <w:tab w:val="left" w:pos="3210"/>
        </w:tabs>
        <w:ind w:firstLine="567"/>
        <w:rPr>
          <w:rFonts w:cs="Segoe UI"/>
          <w:szCs w:val="22"/>
        </w:rPr>
      </w:pPr>
      <w:r w:rsidRPr="00B06FB7">
        <w:rPr>
          <w:rFonts w:cs="Segoe UI"/>
          <w:szCs w:val="22"/>
        </w:rPr>
        <w:t>kód CPV 71332000-4 | Geotechnické služby</w:t>
      </w:r>
    </w:p>
    <w:p w14:paraId="60B6CB29" w14:textId="77777777" w:rsidR="005E3527" w:rsidRPr="00B06FB7" w:rsidRDefault="005E3527" w:rsidP="00B06FB7">
      <w:pPr>
        <w:tabs>
          <w:tab w:val="left" w:pos="3210"/>
        </w:tabs>
        <w:ind w:firstLine="567"/>
        <w:rPr>
          <w:rFonts w:cs="Segoe UI"/>
          <w:szCs w:val="22"/>
        </w:rPr>
      </w:pPr>
      <w:r w:rsidRPr="00B06FB7">
        <w:rPr>
          <w:rFonts w:cs="Segoe UI"/>
          <w:szCs w:val="22"/>
        </w:rPr>
        <w:t>kód CPV 71700000-5 | Monitorování a kontrola</w:t>
      </w:r>
      <w:r w:rsidRPr="00B06FB7">
        <w:rPr>
          <w:rFonts w:cs="Segoe UI"/>
          <w:szCs w:val="22"/>
        </w:rPr>
        <w:tab/>
      </w:r>
    </w:p>
    <w:p w14:paraId="5F9CD8B5" w14:textId="77777777" w:rsidR="005E3527" w:rsidRPr="00B06FB7" w:rsidRDefault="005E3527" w:rsidP="00B06FB7">
      <w:pPr>
        <w:tabs>
          <w:tab w:val="left" w:pos="3210"/>
        </w:tabs>
        <w:ind w:firstLine="567"/>
        <w:rPr>
          <w:rFonts w:cs="Segoe UI"/>
          <w:szCs w:val="22"/>
        </w:rPr>
      </w:pPr>
      <w:r w:rsidRPr="00B06FB7">
        <w:rPr>
          <w:rFonts w:cs="Segoe UI"/>
          <w:szCs w:val="22"/>
        </w:rPr>
        <w:t>kód CPV 71300000-1 | Technicko-inženýrské služby</w:t>
      </w:r>
    </w:p>
    <w:p w14:paraId="1F32786A" w14:textId="77777777" w:rsidR="005E3527" w:rsidRPr="00B06FB7" w:rsidRDefault="005E3527" w:rsidP="00B06FB7">
      <w:pPr>
        <w:spacing w:after="0"/>
        <w:ind w:firstLine="567"/>
        <w:rPr>
          <w:rFonts w:cs="Segoe UI"/>
          <w:szCs w:val="22"/>
        </w:rPr>
      </w:pPr>
      <w:r w:rsidRPr="00B06FB7">
        <w:rPr>
          <w:rFonts w:cs="Segoe UI"/>
          <w:szCs w:val="22"/>
        </w:rPr>
        <w:t>kód CPV 71351200-5 | Geologické a geofyzikální poradenství</w:t>
      </w:r>
    </w:p>
    <w:p w14:paraId="4A41C67C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Předpokládaná hodnota veřejné zakázky</w:t>
      </w:r>
    </w:p>
    <w:p w14:paraId="143E8799" w14:textId="7A929243" w:rsidR="00CD4B66" w:rsidRPr="00B06FB7" w:rsidRDefault="00D86C20" w:rsidP="00B06FB7">
      <w:pPr>
        <w:pStyle w:val="Normal13"/>
        <w:spacing w:before="240"/>
        <w:rPr>
          <w:rFonts w:cs="Segoe UI"/>
          <w:color w:val="FF0000"/>
          <w:szCs w:val="22"/>
        </w:rPr>
      </w:pPr>
      <w:r w:rsidRPr="00B06FB7">
        <w:rPr>
          <w:rFonts w:cs="Segoe UI"/>
          <w:szCs w:val="22"/>
        </w:rPr>
        <w:t xml:space="preserve">Předpokládaná hodnota veřejné zakázky stanovená postupem podle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 § 16 a násl. ZZVZ činí </w:t>
      </w:r>
      <w:r w:rsidR="00A672A1" w:rsidRPr="00B06FB7">
        <w:rPr>
          <w:rFonts w:cs="Segoe UI"/>
          <w:szCs w:val="22"/>
        </w:rPr>
        <w:t xml:space="preserve">14 000 000 </w:t>
      </w:r>
      <w:r w:rsidRPr="00B06FB7">
        <w:rPr>
          <w:rFonts w:cs="Segoe UI"/>
          <w:szCs w:val="22"/>
        </w:rPr>
        <w:t>Kč bez DPH. Zadavatel stanoví, že předpokládaná hodnota veřejné zakázky nesmí být v nabídce účastníka překročena, jinak se jedná o nesplnění zadávacích podmínek.</w:t>
      </w:r>
    </w:p>
    <w:p w14:paraId="58A8E1BC" w14:textId="77777777" w:rsidR="00CD4B66" w:rsidRPr="00B06FB7" w:rsidRDefault="00D86C20" w:rsidP="00B06FB7">
      <w:pPr>
        <w:pStyle w:val="Nadpis2"/>
        <w:ind w:left="850" w:hanging="425"/>
        <w:rPr>
          <w:rFonts w:cs="Segoe UI"/>
          <w:szCs w:val="22"/>
        </w:rPr>
      </w:pPr>
      <w:r w:rsidRPr="00B06FB7">
        <w:rPr>
          <w:rFonts w:cs="Segoe UI"/>
          <w:szCs w:val="22"/>
        </w:rPr>
        <w:t>Naplnění zásad odpovědného zadávání veřejných zakázek</w:t>
      </w:r>
    </w:p>
    <w:p w14:paraId="5AB34B5E" w14:textId="60DEB9E4" w:rsidR="00070499" w:rsidRPr="00B06FB7" w:rsidRDefault="00070499" w:rsidP="00B06FB7">
      <w:pPr>
        <w:rPr>
          <w:rFonts w:cs="Segoe UI"/>
          <w:color w:val="000000" w:themeColor="text1"/>
          <w:szCs w:val="22"/>
          <w:highlight w:val="yellow"/>
        </w:rPr>
      </w:pPr>
      <w:r w:rsidRPr="00B06FB7">
        <w:rPr>
          <w:rFonts w:cs="Segoe UI"/>
          <w:color w:val="000000" w:themeColor="text1"/>
          <w:szCs w:val="22"/>
        </w:rPr>
        <w:t>Zadavatel v textu zadávací dokumentace včetně jejích příloh zohlednil zásady odpovědného zadávání veřejných zakázek ve smyslu § 6 odst. 4 ZZVZ.</w:t>
      </w:r>
    </w:p>
    <w:p w14:paraId="08162903" w14:textId="403B75E6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49" w:name="_Toc199783101"/>
      <w:r w:rsidRPr="00B06FB7">
        <w:rPr>
          <w:rFonts w:cs="Segoe UI"/>
          <w:szCs w:val="22"/>
        </w:rPr>
        <w:t>DOBA (čAS) PLNĚNÍ VEŘEJNÉ ZAKÁZKY</w:t>
      </w:r>
      <w:bookmarkEnd w:id="49"/>
    </w:p>
    <w:p w14:paraId="55301FDF" w14:textId="53259675" w:rsidR="00CD4B66" w:rsidRPr="00B06FB7" w:rsidRDefault="00070499" w:rsidP="00B06FB7">
      <w:pPr>
        <w:pStyle w:val="Normal11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Rámcová dohoda bude uzavřena s jedním účastníkem zadávacího řízení, a to na dobu </w:t>
      </w:r>
      <w:r w:rsidR="005E3527" w:rsidRPr="00B06FB7">
        <w:rPr>
          <w:rFonts w:cs="Segoe UI"/>
          <w:szCs w:val="22"/>
        </w:rPr>
        <w:t>4 let od nabytí účinnosti rámcové dohody anebo do vyčerpání finančního objemu</w:t>
      </w:r>
      <w:r w:rsidR="00D15B0C" w:rsidRPr="00B06FB7">
        <w:rPr>
          <w:rFonts w:cs="Segoe UI"/>
          <w:szCs w:val="22"/>
        </w:rPr>
        <w:t xml:space="preserve"> </w:t>
      </w:r>
      <w:r w:rsidR="001E79DB" w:rsidRPr="00B06FB7">
        <w:rPr>
          <w:rFonts w:cs="Segoe UI"/>
          <w:szCs w:val="22"/>
        </w:rPr>
        <w:t xml:space="preserve">14 000 000 </w:t>
      </w:r>
      <w:r w:rsidR="005E3527" w:rsidRPr="00B06FB7">
        <w:rPr>
          <w:rFonts w:cs="Segoe UI"/>
          <w:szCs w:val="22"/>
        </w:rPr>
        <w:t>Kč bez DPH, podle toho, která z těchto skutečností nastane dříve.</w:t>
      </w:r>
      <w:r w:rsidRPr="00B06FB7">
        <w:rPr>
          <w:rFonts w:cs="Segoe UI"/>
          <w:szCs w:val="22"/>
        </w:rPr>
        <w:t xml:space="preserve"> Bližší podrobnosti jsou stanoveny v příloze č. 1 zadávací dokumentace. </w:t>
      </w:r>
    </w:p>
    <w:p w14:paraId="5B72A461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50" w:name="_Toc199783102"/>
      <w:r w:rsidRPr="00B06FB7">
        <w:rPr>
          <w:rFonts w:cs="Segoe UI"/>
          <w:szCs w:val="22"/>
        </w:rPr>
        <w:t>PROHLÍDKA MÍSTA PLNĚNÍ</w:t>
      </w:r>
      <w:bookmarkEnd w:id="50"/>
    </w:p>
    <w:p w14:paraId="218AED77" w14:textId="19BC626F" w:rsidR="00CD4B66" w:rsidRPr="00B06FB7" w:rsidRDefault="00070499" w:rsidP="00B06FB7">
      <w:pPr>
        <w:rPr>
          <w:rFonts w:cs="Segoe UI"/>
          <w:color w:val="000000" w:themeColor="text1"/>
          <w:szCs w:val="22"/>
        </w:rPr>
      </w:pPr>
      <w:r w:rsidRPr="00B06FB7">
        <w:rPr>
          <w:rFonts w:cs="Segoe UI"/>
          <w:color w:val="000000" w:themeColor="text1"/>
          <w:szCs w:val="22"/>
        </w:rPr>
        <w:t>S ohledem na charakter veřejné zakázky nebude zadavatel organizovat prohlídku místa plnění.</w:t>
      </w:r>
    </w:p>
    <w:p w14:paraId="69C4A5D3" w14:textId="77777777" w:rsidR="00CD4B66" w:rsidRPr="00B06FB7" w:rsidRDefault="00CD4B66" w:rsidP="00B06FB7">
      <w:pPr>
        <w:rPr>
          <w:rFonts w:cs="Segoe UI"/>
          <w:szCs w:val="22"/>
        </w:rPr>
      </w:pPr>
    </w:p>
    <w:p w14:paraId="381A8750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51" w:name="_Toc451612666"/>
      <w:bookmarkStart w:id="52" w:name="_Toc199783103"/>
      <w:r w:rsidRPr="00B06FB7">
        <w:rPr>
          <w:rFonts w:cs="Segoe UI"/>
          <w:szCs w:val="22"/>
        </w:rPr>
        <w:t>POŽADAVKY ZADAVATELE NA KVALIFIKACI</w:t>
      </w:r>
      <w:bookmarkEnd w:id="51"/>
      <w:bookmarkEnd w:id="52"/>
    </w:p>
    <w:p w14:paraId="6CC5E4F9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Kvalifikovaným pro plnění veřejné zakázky je v souladu s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>. § 73 a násl. ZZVZ dodavatel, který prokáže splnění požadavků:</w:t>
      </w:r>
    </w:p>
    <w:p w14:paraId="7EEE0749" w14:textId="4E15B79F" w:rsidR="00CD4B66" w:rsidRPr="00B06FB7" w:rsidRDefault="00D86C20" w:rsidP="00B06FB7">
      <w:pPr>
        <w:pStyle w:val="Odstavecseseznamem"/>
        <w:numPr>
          <w:ilvl w:val="0"/>
          <w:numId w:val="13"/>
        </w:numPr>
        <w:spacing w:before="120" w:after="120"/>
        <w:contextualSpacing w:val="0"/>
        <w:rPr>
          <w:rFonts w:cs="Segoe UI"/>
          <w:szCs w:val="22"/>
        </w:rPr>
      </w:pPr>
      <w:hyperlink w:anchor="_Základní_kvalifikační_předpoklady" w:history="1">
        <w:r w:rsidRPr="00B06FB7">
          <w:rPr>
            <w:rStyle w:val="Hypertextovodkaz"/>
            <w:rFonts w:cs="Segoe UI"/>
            <w:szCs w:val="22"/>
          </w:rPr>
          <w:t>základní</w:t>
        </w:r>
      </w:hyperlink>
      <w:r w:rsidRPr="00B06FB7">
        <w:rPr>
          <w:rFonts w:cs="Segoe UI"/>
          <w:szCs w:val="22"/>
        </w:rPr>
        <w:t xml:space="preserve"> způsobilosti podle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 § 74 a § 75 ZZVZ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_Ref519076842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6.1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>),</w:t>
      </w:r>
    </w:p>
    <w:p w14:paraId="0C9A6BD7" w14:textId="4780824F" w:rsidR="00CD4B66" w:rsidRPr="00B06FB7" w:rsidRDefault="00D86C20" w:rsidP="00B06FB7">
      <w:pPr>
        <w:pStyle w:val="Odstavecseseznamem"/>
        <w:numPr>
          <w:ilvl w:val="0"/>
          <w:numId w:val="13"/>
        </w:numPr>
        <w:spacing w:before="120" w:after="120"/>
        <w:contextualSpacing w:val="0"/>
        <w:rPr>
          <w:rFonts w:cs="Segoe UI"/>
          <w:szCs w:val="22"/>
        </w:rPr>
      </w:pPr>
      <w:hyperlink w:anchor="_Profesní_kvalifikační_předpoklady" w:history="1">
        <w:r w:rsidRPr="00B06FB7">
          <w:rPr>
            <w:rStyle w:val="Hypertextovodkaz"/>
            <w:rFonts w:cs="Segoe UI"/>
            <w:szCs w:val="22"/>
          </w:rPr>
          <w:t xml:space="preserve">profesní </w:t>
        </w:r>
      </w:hyperlink>
      <w:r w:rsidRPr="00B06FB7">
        <w:rPr>
          <w:rFonts w:cs="Segoe UI"/>
          <w:szCs w:val="22"/>
        </w:rPr>
        <w:t xml:space="preserve">způsobilosti podle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 § 77 ZZVZ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_Ref519076862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>),</w:t>
      </w:r>
    </w:p>
    <w:p w14:paraId="1B27D560" w14:textId="201C362B" w:rsidR="00CD4B66" w:rsidRPr="00B06FB7" w:rsidRDefault="00D86C20" w:rsidP="00B06FB7">
      <w:pPr>
        <w:pStyle w:val="Odstavecseseznamem"/>
        <w:numPr>
          <w:ilvl w:val="0"/>
          <w:numId w:val="13"/>
        </w:numPr>
        <w:spacing w:before="120" w:after="120"/>
        <w:contextualSpacing w:val="0"/>
        <w:rPr>
          <w:rFonts w:cs="Segoe UI"/>
          <w:szCs w:val="22"/>
        </w:rPr>
      </w:pPr>
      <w:hyperlink w:anchor="_Ekonomická_kvalifikace_dle" w:history="1">
        <w:r w:rsidRPr="00B06FB7">
          <w:rPr>
            <w:rStyle w:val="Hypertextovodkaz"/>
            <w:rFonts w:cs="Segoe UI"/>
            <w:szCs w:val="22"/>
          </w:rPr>
          <w:t>ekonomické</w:t>
        </w:r>
      </w:hyperlink>
      <w:r w:rsidRPr="00B06FB7">
        <w:rPr>
          <w:rFonts w:cs="Segoe UI"/>
          <w:szCs w:val="22"/>
        </w:rPr>
        <w:t xml:space="preserve"> kvalifikace podle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 § 78 ZZVZ, je-li požadována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_Ref519078278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0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>) a</w:t>
      </w:r>
    </w:p>
    <w:p w14:paraId="6231752D" w14:textId="1E5ED28C" w:rsidR="00CD4B66" w:rsidRPr="00B06FB7" w:rsidRDefault="00D86C20" w:rsidP="00B06FB7">
      <w:pPr>
        <w:pStyle w:val="Odstavecseseznamem"/>
        <w:numPr>
          <w:ilvl w:val="0"/>
          <w:numId w:val="13"/>
        </w:numPr>
        <w:spacing w:before="120" w:after="120"/>
        <w:contextualSpacing w:val="0"/>
        <w:rPr>
          <w:rFonts w:cs="Segoe UI"/>
          <w:szCs w:val="22"/>
        </w:rPr>
      </w:pPr>
      <w:hyperlink w:anchor="_Technická_kvalifikace_dle" w:history="1">
        <w:r w:rsidRPr="00B06FB7">
          <w:rPr>
            <w:rStyle w:val="Hypertextovodkaz"/>
            <w:rFonts w:cs="Segoe UI"/>
            <w:szCs w:val="22"/>
          </w:rPr>
          <w:t xml:space="preserve">technické </w:t>
        </w:r>
      </w:hyperlink>
      <w:r w:rsidRPr="00B06FB7">
        <w:rPr>
          <w:rFonts w:cs="Segoe UI"/>
          <w:szCs w:val="22"/>
        </w:rPr>
        <w:t xml:space="preserve">kvalifikace podle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 § 79 ZZVZ, je-li požadována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_Ref519078295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6.4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>).</w:t>
      </w:r>
    </w:p>
    <w:p w14:paraId="1E692D1F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bookmarkStart w:id="53" w:name="_Základní_kvalifikační_předpoklady"/>
      <w:bookmarkStart w:id="54" w:name="_Ref519076842"/>
      <w:bookmarkEnd w:id="53"/>
      <w:r w:rsidRPr="00B06FB7">
        <w:rPr>
          <w:rFonts w:cs="Segoe UI"/>
          <w:szCs w:val="22"/>
        </w:rPr>
        <w:t xml:space="preserve">Základní způsobilost 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>. § 74 ZZVZ</w:t>
      </w:r>
      <w:bookmarkEnd w:id="54"/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1C02E5" w:rsidRPr="00B06FB7" w14:paraId="79C38F78" w14:textId="77777777" w:rsidTr="0021039D">
        <w:trPr>
          <w:trHeight w:val="624"/>
          <w:tblHeader/>
        </w:trPr>
        <w:tc>
          <w:tcPr>
            <w:tcW w:w="5315" w:type="dxa"/>
            <w:gridSpan w:val="2"/>
            <w:shd w:val="clear" w:color="auto" w:fill="BFBFBF"/>
          </w:tcPr>
          <w:p w14:paraId="43F4B5B5" w14:textId="77777777" w:rsidR="00CD4B66" w:rsidRPr="00B06FB7" w:rsidRDefault="00D86C20" w:rsidP="00B06FB7">
            <w:pPr>
              <w:pStyle w:val="MTLNormalhlavicka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Způsobilým je dodavatel, který</w:t>
            </w:r>
          </w:p>
        </w:tc>
        <w:tc>
          <w:tcPr>
            <w:tcW w:w="3855" w:type="dxa"/>
            <w:shd w:val="clear" w:color="auto" w:fill="BFBFBF"/>
          </w:tcPr>
          <w:p w14:paraId="1DEBCA7B" w14:textId="77777777" w:rsidR="00CD4B66" w:rsidRPr="00B06FB7" w:rsidRDefault="00D86C20" w:rsidP="00B06FB7">
            <w:pPr>
              <w:pStyle w:val="MTLNormalhlavicka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Způsob prokázání splnění základní způsobilosti (doklady)</w:t>
            </w:r>
          </w:p>
        </w:tc>
      </w:tr>
      <w:tr w:rsidR="001C02E5" w:rsidRPr="00B06FB7" w14:paraId="1924717A" w14:textId="77777777" w:rsidTr="003156F0">
        <w:tc>
          <w:tcPr>
            <w:tcW w:w="496" w:type="dxa"/>
            <w:vAlign w:val="center"/>
          </w:tcPr>
          <w:p w14:paraId="5E63F709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a)</w:t>
            </w:r>
          </w:p>
        </w:tc>
        <w:tc>
          <w:tcPr>
            <w:tcW w:w="4819" w:type="dxa"/>
            <w:vAlign w:val="center"/>
          </w:tcPr>
          <w:p w14:paraId="3C090BA2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nebyl v zemi svého sídla v posledních 5 letech před zahájením zadávacího řízení pravomocně odsouzen pro trestný čin uvedený v příloze č. 3 ZZVZ nebo obdobný trestný čin podle právního řádu země sídla dodavatele; k zahlazeným odsouzením se nepřihlíží; </w:t>
            </w:r>
          </w:p>
          <w:p w14:paraId="421006E4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Jde-li o právnickou osobu, musí tuto podmínku splňovat tato právnická osoba a zároveň každý člen statutárního orgánu. </w:t>
            </w:r>
          </w:p>
          <w:p w14:paraId="7BE525C7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14:paraId="20E7320A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Pro prokazování kvalifikace prostřednictvím pobočky závodu platí </w:t>
            </w:r>
            <w:proofErr w:type="spellStart"/>
            <w:r w:rsidRPr="00B06FB7">
              <w:rPr>
                <w:rFonts w:cs="Segoe UI"/>
                <w:szCs w:val="22"/>
              </w:rPr>
              <w:t>ust</w:t>
            </w:r>
            <w:proofErr w:type="spellEnd"/>
            <w:r w:rsidRPr="00B06FB7">
              <w:rPr>
                <w:rFonts w:cs="Segoe UI"/>
                <w:szCs w:val="22"/>
              </w:rPr>
              <w:t>. § 74 odst. 3 ZZVZ.</w:t>
            </w:r>
          </w:p>
          <w:p w14:paraId="60776F17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Pobočka závodu, která má sídlo na území České republiky, se podle </w:t>
            </w:r>
            <w:proofErr w:type="spellStart"/>
            <w:r w:rsidRPr="00B06FB7">
              <w:rPr>
                <w:rFonts w:cs="Segoe UI"/>
                <w:szCs w:val="22"/>
              </w:rPr>
              <w:t>ust</w:t>
            </w:r>
            <w:proofErr w:type="spellEnd"/>
            <w:r w:rsidRPr="00B06FB7">
              <w:rPr>
                <w:rFonts w:cs="Segoe UI"/>
                <w:szCs w:val="22"/>
              </w:rPr>
              <w:t>. § 5 ZZVZ považuje za dodavatele se sídlem v České republice.</w:t>
            </w:r>
          </w:p>
        </w:tc>
        <w:tc>
          <w:tcPr>
            <w:tcW w:w="3855" w:type="dxa"/>
            <w:vAlign w:val="center"/>
          </w:tcPr>
          <w:p w14:paraId="60EDADCE" w14:textId="77777777" w:rsidR="00CD4B66" w:rsidRPr="00B06FB7" w:rsidRDefault="00D86C20" w:rsidP="00B06FB7">
            <w:pPr>
              <w:pStyle w:val="Textkomente"/>
              <w:spacing w:before="60" w:after="6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Výpis z evidence Rejstříku trestů pro</w:t>
            </w:r>
          </w:p>
          <w:p w14:paraId="1931999F" w14:textId="77777777" w:rsidR="00CD4B66" w:rsidRPr="00B06FB7" w:rsidRDefault="00D86C20" w:rsidP="00B06FB7">
            <w:pPr>
              <w:pStyle w:val="Textkomente"/>
              <w:spacing w:before="60" w:after="6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- každou právnickou osobu a</w:t>
            </w:r>
          </w:p>
          <w:p w14:paraId="1EDF1DD0" w14:textId="77777777" w:rsidR="00CD4B66" w:rsidRPr="00B06FB7" w:rsidRDefault="00D86C20" w:rsidP="00B06FB7">
            <w:pPr>
              <w:pStyle w:val="Textkomente"/>
              <w:spacing w:before="60" w:after="6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- každou fyzickou osobu,</w:t>
            </w:r>
          </w:p>
          <w:p w14:paraId="70877F1D" w14:textId="77777777" w:rsidR="00CD4B66" w:rsidRPr="00B06FB7" w:rsidRDefault="00D86C20" w:rsidP="00B06FB7">
            <w:pPr>
              <w:pStyle w:val="Textkomente"/>
              <w:spacing w:before="60" w:after="6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pro niž je dle ZZVZ a zadávacích podmínek vyžadován.</w:t>
            </w:r>
          </w:p>
        </w:tc>
      </w:tr>
      <w:tr w:rsidR="001C02E5" w:rsidRPr="00B06FB7" w14:paraId="6041D6A6" w14:textId="77777777" w:rsidTr="00B54581">
        <w:tc>
          <w:tcPr>
            <w:tcW w:w="496" w:type="dxa"/>
            <w:vAlign w:val="center"/>
          </w:tcPr>
          <w:p w14:paraId="26220534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b)</w:t>
            </w:r>
          </w:p>
        </w:tc>
        <w:tc>
          <w:tcPr>
            <w:tcW w:w="4819" w:type="dxa"/>
            <w:vAlign w:val="center"/>
          </w:tcPr>
          <w:p w14:paraId="022E51FE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nemá v České republice ani v zemi svého sídla v evidenci daní zachycen splatný daňový nedoplatek;</w:t>
            </w:r>
          </w:p>
        </w:tc>
        <w:tc>
          <w:tcPr>
            <w:tcW w:w="3855" w:type="dxa"/>
            <w:vAlign w:val="center"/>
          </w:tcPr>
          <w:p w14:paraId="460C364B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 xml:space="preserve">- Potvrzení příslušného finančního úřadu </w:t>
            </w:r>
          </w:p>
          <w:p w14:paraId="5D8BBDDA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 xml:space="preserve">a </w:t>
            </w:r>
          </w:p>
          <w:p w14:paraId="54FF4689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- Čestné prohlášení</w:t>
            </w:r>
            <w:r w:rsidRPr="00B06FB7">
              <w:rPr>
                <w:rFonts w:cs="Segoe UI"/>
                <w:bCs/>
                <w:i/>
                <w:iCs/>
                <w:szCs w:val="22"/>
              </w:rPr>
              <w:t xml:space="preserve"> </w:t>
            </w:r>
            <w:r w:rsidRPr="00B06FB7">
              <w:rPr>
                <w:rFonts w:cs="Segoe UI"/>
                <w:i/>
                <w:szCs w:val="22"/>
              </w:rPr>
              <w:t>dodavatele ve vztahu ke spotřební dani, z něhož jednoznačně vyplývá splnění tohoto kvalifikačního požadavku.</w:t>
            </w:r>
          </w:p>
        </w:tc>
      </w:tr>
      <w:tr w:rsidR="001C02E5" w:rsidRPr="00B06FB7" w14:paraId="0125A5E6" w14:textId="77777777" w:rsidTr="00B54581">
        <w:tc>
          <w:tcPr>
            <w:tcW w:w="496" w:type="dxa"/>
            <w:vAlign w:val="center"/>
          </w:tcPr>
          <w:p w14:paraId="58D49930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lastRenderedPageBreak/>
              <w:t>c)</w:t>
            </w:r>
          </w:p>
        </w:tc>
        <w:tc>
          <w:tcPr>
            <w:tcW w:w="4819" w:type="dxa"/>
            <w:vAlign w:val="center"/>
          </w:tcPr>
          <w:p w14:paraId="6F059C14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nemá v České republice ani v zemi svého sídla splatný nedoplatek na pojistném nebo na penále na veřejné zdravotní pojištění;</w:t>
            </w:r>
          </w:p>
        </w:tc>
        <w:tc>
          <w:tcPr>
            <w:tcW w:w="3855" w:type="dxa"/>
            <w:vAlign w:val="center"/>
          </w:tcPr>
          <w:p w14:paraId="45419CB5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Čestné prohlášení dodavatele, z něhož jednoznačně vyplývá splnění tohoto kvalifikačního požadavku.</w:t>
            </w:r>
          </w:p>
        </w:tc>
      </w:tr>
      <w:tr w:rsidR="001C02E5" w:rsidRPr="00B06FB7" w14:paraId="10ED4162" w14:textId="77777777" w:rsidTr="00B54581">
        <w:tc>
          <w:tcPr>
            <w:tcW w:w="496" w:type="dxa"/>
            <w:vAlign w:val="center"/>
          </w:tcPr>
          <w:p w14:paraId="1C5A0960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d)</w:t>
            </w:r>
          </w:p>
        </w:tc>
        <w:tc>
          <w:tcPr>
            <w:tcW w:w="4819" w:type="dxa"/>
            <w:vAlign w:val="center"/>
          </w:tcPr>
          <w:p w14:paraId="452670C8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nemá v České republice ani v zemi svého sídla splatný nedoplatek na pojistném nebo na penále na sociální zabezpečení a příspěvku na státní politiku zaměstnanosti;</w:t>
            </w:r>
          </w:p>
        </w:tc>
        <w:tc>
          <w:tcPr>
            <w:tcW w:w="3855" w:type="dxa"/>
            <w:vAlign w:val="center"/>
          </w:tcPr>
          <w:p w14:paraId="6EC183E1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b/>
                <w:bCs/>
                <w:i/>
                <w:iCs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Potvrzení příslušné územní správy sociálního zabezpečení.</w:t>
            </w:r>
          </w:p>
        </w:tc>
      </w:tr>
      <w:tr w:rsidR="001C02E5" w:rsidRPr="00B06FB7" w14:paraId="325B21CE" w14:textId="77777777" w:rsidTr="00B54581">
        <w:tc>
          <w:tcPr>
            <w:tcW w:w="496" w:type="dxa"/>
            <w:vAlign w:val="center"/>
          </w:tcPr>
          <w:p w14:paraId="78F1FCC7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e)</w:t>
            </w:r>
          </w:p>
        </w:tc>
        <w:tc>
          <w:tcPr>
            <w:tcW w:w="4819" w:type="dxa"/>
            <w:vAlign w:val="center"/>
          </w:tcPr>
          <w:p w14:paraId="767B56A0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není v 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  <w:tc>
          <w:tcPr>
            <w:tcW w:w="3855" w:type="dxa"/>
            <w:vAlign w:val="center"/>
          </w:tcPr>
          <w:p w14:paraId="74B72D89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bCs/>
                <w:i/>
                <w:iCs/>
                <w:szCs w:val="22"/>
              </w:rPr>
            </w:pPr>
            <w:r w:rsidRPr="00B06FB7">
              <w:rPr>
                <w:rFonts w:cs="Segoe UI"/>
                <w:bCs/>
                <w:i/>
                <w:iCs/>
                <w:szCs w:val="22"/>
              </w:rPr>
              <w:t xml:space="preserve">- Výpis z obchodního rejstříku, </w:t>
            </w:r>
          </w:p>
          <w:p w14:paraId="325AD2E3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bCs/>
                <w:i/>
                <w:iCs/>
                <w:szCs w:val="22"/>
              </w:rPr>
            </w:pPr>
            <w:r w:rsidRPr="00B06FB7">
              <w:rPr>
                <w:rFonts w:cs="Segoe UI"/>
                <w:bCs/>
                <w:i/>
                <w:iCs/>
                <w:szCs w:val="22"/>
              </w:rPr>
              <w:t xml:space="preserve">nebo </w:t>
            </w:r>
          </w:p>
          <w:p w14:paraId="61591A84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bCs/>
                <w:i/>
                <w:iCs/>
                <w:szCs w:val="22"/>
              </w:rPr>
            </w:pPr>
            <w:r w:rsidRPr="00B06FB7">
              <w:rPr>
                <w:rFonts w:cs="Segoe UI"/>
                <w:bCs/>
                <w:i/>
                <w:iCs/>
                <w:szCs w:val="22"/>
              </w:rPr>
              <w:t>- čestné prohlášení dodavatele ve vztahu k naplnění tohoto požadavku v případě, že dodavatel není v obchodním rejstříku zapsán.</w:t>
            </w:r>
          </w:p>
        </w:tc>
      </w:tr>
      <w:tr w:rsidR="001C02E5" w:rsidRPr="00B06FB7" w14:paraId="367ACC7C" w14:textId="77777777" w:rsidTr="00B54581">
        <w:tc>
          <w:tcPr>
            <w:tcW w:w="9170" w:type="dxa"/>
            <w:gridSpan w:val="3"/>
            <w:vAlign w:val="center"/>
          </w:tcPr>
          <w:p w14:paraId="6D2CAC3B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bCs/>
                <w:szCs w:val="22"/>
              </w:rPr>
              <w:t>Doklady prokazující základní způsobilost musí prokazovat splnění požadované způsobilosti nejpozději v době 3 měsíců přede dnem zahájení zadávacího řízení (tedy nesmí být k okamžiku zahájení zadávacího řízení starší 3 měsíců).</w:t>
            </w:r>
          </w:p>
          <w:p w14:paraId="65D84FD0" w14:textId="77777777" w:rsidR="00CD4B66" w:rsidRPr="00B06FB7" w:rsidRDefault="00D86C20" w:rsidP="00B06FB7">
            <w:pPr>
              <w:pStyle w:val="Textkomente"/>
              <w:spacing w:after="12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Prokázání základní způsobilosti může dodavatel prokázat také předložením výpisu ze seznamu kvalifikovaných dodavatelů v souladu s </w:t>
            </w:r>
            <w:proofErr w:type="spellStart"/>
            <w:r w:rsidRPr="00B06FB7">
              <w:rPr>
                <w:rFonts w:cs="Segoe UI"/>
                <w:szCs w:val="22"/>
              </w:rPr>
              <w:t>ust</w:t>
            </w:r>
            <w:proofErr w:type="spellEnd"/>
            <w:r w:rsidRPr="00B06FB7">
              <w:rPr>
                <w:rFonts w:cs="Segoe UI"/>
                <w:szCs w:val="22"/>
              </w:rPr>
              <w:t>. § 228 ZZVZ či certifikátu vydaného v rámci systému certifikovaných dodavatelů dle § 234 ZZVZ.</w:t>
            </w:r>
          </w:p>
        </w:tc>
      </w:tr>
    </w:tbl>
    <w:p w14:paraId="2003766F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bookmarkStart w:id="55" w:name="_Profesní_kvalifikační_předpoklady"/>
      <w:bookmarkStart w:id="56" w:name="_Ref207324121"/>
      <w:bookmarkStart w:id="57" w:name="_Ref519076862"/>
      <w:bookmarkEnd w:id="55"/>
      <w:r w:rsidRPr="00B06FB7">
        <w:rPr>
          <w:rFonts w:cs="Segoe UI"/>
          <w:szCs w:val="22"/>
        </w:rPr>
        <w:t xml:space="preserve">Profesní </w:t>
      </w:r>
      <w:bookmarkEnd w:id="56"/>
      <w:r w:rsidRPr="00B06FB7">
        <w:rPr>
          <w:rFonts w:cs="Segoe UI"/>
          <w:szCs w:val="22"/>
        </w:rPr>
        <w:t xml:space="preserve">způsobilost 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>. § 77 ZZVZ</w:t>
      </w:r>
      <w:bookmarkEnd w:id="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3900"/>
        <w:gridCol w:w="4672"/>
      </w:tblGrid>
      <w:tr w:rsidR="00170328" w:rsidRPr="00B06FB7" w14:paraId="68A146AD" w14:textId="77777777" w:rsidTr="00170328">
        <w:trPr>
          <w:trHeight w:val="624"/>
          <w:tblHeader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5DDD78A" w14:textId="77777777" w:rsidR="00170328" w:rsidRPr="00B06FB7" w:rsidRDefault="00170328" w:rsidP="00B06FB7">
            <w:pPr>
              <w:pStyle w:val="MTLNormalhlavicka"/>
              <w:spacing w:line="276" w:lineRule="auto"/>
              <w:rPr>
                <w:rFonts w:cs="Segoe UI"/>
                <w:b/>
                <w:szCs w:val="22"/>
              </w:rPr>
            </w:pPr>
            <w:bookmarkStart w:id="58" w:name="_Ref519078278"/>
            <w:bookmarkStart w:id="59" w:name="_Ref212347462"/>
            <w:bookmarkStart w:id="60" w:name="_Ref319246402"/>
            <w:r w:rsidRPr="00B06FB7">
              <w:rPr>
                <w:rFonts w:cs="Segoe UI"/>
                <w:b/>
                <w:szCs w:val="22"/>
              </w:rPr>
              <w:t>Profesní způsobilost splňuje dodavatel, který předloží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AA28A53" w14:textId="77777777" w:rsidR="00170328" w:rsidRPr="00B06FB7" w:rsidRDefault="00170328" w:rsidP="00B06FB7">
            <w:pPr>
              <w:pStyle w:val="MTLNormalhlavicka"/>
              <w:spacing w:line="276" w:lineRule="auto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Způsob prokázání splnění profesní způsobilosti (doklady)</w:t>
            </w:r>
          </w:p>
        </w:tc>
      </w:tr>
      <w:tr w:rsidR="00170328" w:rsidRPr="00B06FB7" w14:paraId="686DB54E" w14:textId="77777777" w:rsidTr="00170328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415A" w14:textId="77777777" w:rsidR="00170328" w:rsidRPr="00B06FB7" w:rsidRDefault="00170328" w:rsidP="00B06FB7">
            <w:pPr>
              <w:pStyle w:val="Textkomente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a)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DFC1" w14:textId="605AD4AB" w:rsidR="00170328" w:rsidRPr="00B06FB7" w:rsidRDefault="00170328" w:rsidP="00B06FB7">
            <w:pPr>
              <w:pStyle w:val="Textkomente"/>
              <w:spacing w:before="60" w:after="60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výpis z obchodního rejstříku nebo jiné obdobné evidence;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C294" w14:textId="77777777" w:rsidR="00170328" w:rsidRPr="00B06FB7" w:rsidRDefault="00170328" w:rsidP="00B06FB7">
            <w:pPr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Výpis z obchodního rejstříku nebo výpis z jiné obdobné evidence, pokud jiný právní předpis zápis do takové evidence vyžaduje.</w:t>
            </w:r>
          </w:p>
        </w:tc>
      </w:tr>
      <w:tr w:rsidR="00170328" w:rsidRPr="00B06FB7" w14:paraId="21BF7938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4FD2" w14:textId="77777777" w:rsidR="00170328" w:rsidRPr="00B06FB7" w:rsidRDefault="00170328" w:rsidP="00B06FB7">
            <w:pPr>
              <w:pStyle w:val="Textkomente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b)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0701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doklad, že je oprávněn podnikat v rozsahu odpovídajícímu předmětu veřejné zakázky;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716D" w14:textId="77777777" w:rsidR="00170328" w:rsidRPr="00B06FB7" w:rsidRDefault="00170328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Dodavatel předloží výpis z živnostenského rejstříku dle § 10 odst. 3 písm. a) zákona č. 455/1991 Sb., o živnostenském podnikání (živnostenský zákon), ve znění pozdějších předpisů, a/nebo živnostenský list, resp. jiné oprávnění k podnikání v oborech:</w:t>
            </w:r>
          </w:p>
          <w:p w14:paraId="5A91480D" w14:textId="77777777" w:rsidR="00170328" w:rsidRPr="00B06FB7" w:rsidRDefault="00170328" w:rsidP="00B06FB7">
            <w:pPr>
              <w:pStyle w:val="Textpsmene"/>
              <w:numPr>
                <w:ilvl w:val="0"/>
                <w:numId w:val="29"/>
              </w:numPr>
              <w:rPr>
                <w:rFonts w:ascii="Segoe UI" w:hAnsi="Segoe UI" w:cs="Segoe UI"/>
                <w:b/>
                <w:bCs/>
                <w:i/>
                <w:szCs w:val="22"/>
              </w:rPr>
            </w:pPr>
            <w:r w:rsidRPr="00B06FB7">
              <w:rPr>
                <w:rFonts w:ascii="Segoe UI" w:hAnsi="Segoe UI" w:cs="Segoe UI"/>
                <w:b/>
                <w:bCs/>
                <w:i/>
                <w:szCs w:val="22"/>
              </w:rPr>
              <w:t>Výkon zeměměřičských činností; a</w:t>
            </w:r>
          </w:p>
          <w:p w14:paraId="1285F251" w14:textId="77777777" w:rsidR="00170328" w:rsidRPr="00B06FB7" w:rsidRDefault="00170328" w:rsidP="00B06FB7">
            <w:pPr>
              <w:pStyle w:val="Textpsmene"/>
              <w:numPr>
                <w:ilvl w:val="0"/>
                <w:numId w:val="29"/>
              </w:numPr>
              <w:rPr>
                <w:rFonts w:ascii="Segoe UI" w:hAnsi="Segoe UI" w:cs="Segoe UI"/>
                <w:b/>
                <w:bCs/>
                <w:i/>
                <w:szCs w:val="22"/>
              </w:rPr>
            </w:pPr>
            <w:r w:rsidRPr="00B06FB7">
              <w:rPr>
                <w:rFonts w:ascii="Segoe UI" w:hAnsi="Segoe UI" w:cs="Segoe UI"/>
                <w:b/>
                <w:bCs/>
                <w:i/>
                <w:szCs w:val="22"/>
              </w:rPr>
              <w:lastRenderedPageBreak/>
              <w:t>Geologické práce.</w:t>
            </w:r>
          </w:p>
          <w:p w14:paraId="37ADCDDD" w14:textId="77777777" w:rsidR="00170328" w:rsidRPr="00B06FB7" w:rsidRDefault="00170328" w:rsidP="00B06FB7">
            <w:pPr>
              <w:pStyle w:val="Textpsmene"/>
              <w:rPr>
                <w:rFonts w:ascii="Segoe UI" w:hAnsi="Segoe UI" w:cs="Segoe UI"/>
                <w:i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Cs w:val="22"/>
              </w:rPr>
              <w:t>Zadavatel uzná za průkaz podnikatelského oprávnění v požadovaném oboru aktuální výpis z živnostenského rejstříku nebo dosud platný živnostenský list či listy dokládající oprávnění dodavatele k podnikání v oboru, který bude zadavatelem požadovanému oboru obsahově odpovídat (jedná se zejména o živnostenské listy vydané za dříve platné právní úpravy).</w:t>
            </w:r>
          </w:p>
        </w:tc>
      </w:tr>
      <w:tr w:rsidR="00170328" w:rsidRPr="00B06FB7" w14:paraId="0D2A48BB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1C54" w14:textId="77777777" w:rsidR="00170328" w:rsidRPr="00B06FB7" w:rsidRDefault="00170328" w:rsidP="00B06FB7">
            <w:pPr>
              <w:pStyle w:val="Textkomente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lastRenderedPageBreak/>
              <w:t>c)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AB31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doklad o tom, že je odborně způsobilý, resp. disponuje osobou, jejímž prostřednictvím odbornou způsobilost zabezpečuje, a to v rozsahu specifikovaném zadavatelem;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4720" w14:textId="77777777" w:rsidR="00170328" w:rsidRPr="00B06FB7" w:rsidRDefault="00170328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Cs/>
                <w:i/>
                <w:iCs/>
                <w:szCs w:val="22"/>
              </w:rPr>
              <w:t xml:space="preserve">Osvědčení o autorizaci dle zákona č. 360/1992 Sb., o výkonu povolání autorizovaných architektů a o výkonu povolání autorizovaných inženýrů a techniků činných ve výstavbě, ve znění pozdějších předpisů, popřípadě potvrzení o zápisu do seznamu registrovaných osob dle § 23 odst. 6 písm. e) citovaného zákona, </w:t>
            </w:r>
            <w:r w:rsidRPr="00B06FB7">
              <w:rPr>
                <w:rFonts w:cs="Segoe UI"/>
                <w:i/>
                <w:szCs w:val="22"/>
              </w:rPr>
              <w:t xml:space="preserve">(dále též „Autorizační zákon“), </w:t>
            </w:r>
            <w:r w:rsidRPr="00B06FB7">
              <w:rPr>
                <w:rFonts w:cs="Segoe UI"/>
                <w:bCs/>
                <w:i/>
                <w:iCs/>
                <w:szCs w:val="22"/>
              </w:rPr>
              <w:t>pro obor:</w:t>
            </w:r>
          </w:p>
          <w:p w14:paraId="33FE65AD" w14:textId="77777777" w:rsidR="00170328" w:rsidRPr="00B06FB7" w:rsidRDefault="00170328" w:rsidP="00B06FB7">
            <w:pPr>
              <w:pStyle w:val="Textkomente"/>
              <w:numPr>
                <w:ilvl w:val="0"/>
                <w:numId w:val="29"/>
              </w:numPr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/>
                <w:bCs/>
                <w:i/>
                <w:szCs w:val="22"/>
              </w:rPr>
              <w:t>Geotechnika</w:t>
            </w:r>
            <w:r w:rsidRPr="00B06FB7">
              <w:rPr>
                <w:rFonts w:cs="Segoe UI"/>
                <w:i/>
                <w:szCs w:val="22"/>
              </w:rPr>
              <w:t xml:space="preserve">. </w:t>
            </w:r>
          </w:p>
          <w:p w14:paraId="418F6987" w14:textId="77777777" w:rsidR="00170328" w:rsidRPr="00B06FB7" w:rsidRDefault="00170328" w:rsidP="00B06FB7">
            <w:pPr>
              <w:pStyle w:val="Textpsmene"/>
              <w:rPr>
                <w:rFonts w:ascii="Segoe UI" w:hAnsi="Segoe UI" w:cs="Segoe UI"/>
                <w:i/>
                <w:szCs w:val="22"/>
              </w:rPr>
            </w:pPr>
            <w:r w:rsidRPr="00B06FB7">
              <w:rPr>
                <w:rFonts w:ascii="Segoe UI" w:hAnsi="Segoe UI" w:cs="Segoe UI"/>
                <w:i/>
                <w:szCs w:val="22"/>
              </w:rPr>
              <w:t>Doložení dokladu podle tohoto požadavku postačuje dodavatelem, který byl v rámci zadávacího řízení vybrán, tj. nemusí být předkládán v okamžiku podání nabídky, ale lze jej doložit v souladu s odst. 14.1 zadávací dokumentace až na základě výzvy zadavatele.</w:t>
            </w:r>
          </w:p>
          <w:p w14:paraId="35D0250E" w14:textId="77777777" w:rsidR="00170328" w:rsidRPr="00B06FB7" w:rsidRDefault="00170328" w:rsidP="00B06FB7">
            <w:pPr>
              <w:pStyle w:val="Textpsmene"/>
              <w:rPr>
                <w:rFonts w:ascii="Segoe UI" w:hAnsi="Segoe UI" w:cs="Segoe UI"/>
                <w:i/>
                <w:szCs w:val="22"/>
              </w:rPr>
            </w:pPr>
            <w:r w:rsidRPr="00B06FB7">
              <w:rPr>
                <w:rFonts w:ascii="Segoe UI" w:hAnsi="Segoe UI" w:cs="Segoe UI"/>
                <w:i/>
                <w:szCs w:val="22"/>
                <w:u w:val="single"/>
              </w:rPr>
              <w:t>Doklad bude doložen ve vztahu k osobě, která je navržena v realizačním týmu na pozici geotechnika</w:t>
            </w:r>
            <w:r w:rsidRPr="00B06FB7">
              <w:rPr>
                <w:rFonts w:ascii="Segoe UI" w:hAnsi="Segoe UI" w:cs="Segoe UI"/>
                <w:i/>
                <w:szCs w:val="22"/>
              </w:rPr>
              <w:t>.</w:t>
            </w:r>
          </w:p>
        </w:tc>
      </w:tr>
      <w:tr w:rsidR="00170328" w:rsidRPr="00B06FB7" w14:paraId="2AABFDF4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DBB7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d)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D4A5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sz w:val="22"/>
                <w:szCs w:val="22"/>
              </w:rPr>
              <w:t>doklad o tom, že je odborně způsobilý, resp. disponuje osobou, jejímž prostřednictvím odbornou způsobilost zabezpečuje, a to v rozsahu specifikovaném zadavatelem;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9DA1" w14:textId="77777777" w:rsidR="00170328" w:rsidRPr="00B06FB7" w:rsidRDefault="00170328" w:rsidP="00B06FB7">
            <w:pPr>
              <w:pStyle w:val="Default"/>
              <w:spacing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>Osvědčení o odborné způsobilosti projektovat, provádět a vyhodnocovat geologické práce v oborech:</w:t>
            </w:r>
          </w:p>
          <w:p w14:paraId="3432DB3E" w14:textId="77777777" w:rsidR="00170328" w:rsidRPr="00B06FB7" w:rsidRDefault="00170328" w:rsidP="00B06FB7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b/>
                <w:bCs/>
                <w:i/>
                <w:iCs/>
                <w:sz w:val="22"/>
                <w:szCs w:val="22"/>
              </w:rPr>
              <w:t>Hydrogeologie;</w:t>
            </w:r>
          </w:p>
          <w:p w14:paraId="1E11A461" w14:textId="77777777" w:rsidR="00170328" w:rsidRPr="00B06FB7" w:rsidRDefault="00170328" w:rsidP="00B06FB7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b/>
                <w:bCs/>
                <w:i/>
                <w:iCs/>
                <w:sz w:val="22"/>
                <w:szCs w:val="22"/>
              </w:rPr>
              <w:t>Inženýrská geologie,</w:t>
            </w:r>
          </w:p>
          <w:p w14:paraId="25DBEDD3" w14:textId="77777777" w:rsidR="00170328" w:rsidRPr="00B06FB7" w:rsidRDefault="00170328" w:rsidP="00B06FB7">
            <w:pPr>
              <w:pStyle w:val="Default"/>
              <w:spacing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podle § 3 odst. 3 zákona č. 62/1988 Sb., o geologických pracích, ve znění pozdějších </w:t>
            </w: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lastRenderedPageBreak/>
              <w:t xml:space="preserve">předpisů, a § 2 odst. 2 písm. c) a d) vyhlášky č. 206/2001 Sb., o osvědčení odborné způsobilosti projektovat, provádět a vyhodnocovat geologické práce, ve znění pozdějších předpisů. </w:t>
            </w:r>
          </w:p>
          <w:p w14:paraId="013F8BEA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sz w:val="22"/>
                <w:szCs w:val="22"/>
              </w:rPr>
              <w:t>Doložení dokladu podle tohoto požadavku postačuje dodavatelem, který byl v rámci zadávacího řízení vybrán, tj. nemusí být předkládán v okamžiku podání nabídky, ale lze jej doložit v souladu s odst. 14.1 zadávací dokumentace až na základě výzvy zadavatele.</w:t>
            </w:r>
          </w:p>
          <w:p w14:paraId="7DE73A14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  <w:u w:val="single"/>
              </w:rPr>
              <w:t>Tyto d</w:t>
            </w:r>
            <w:r w:rsidRPr="00B06FB7">
              <w:rPr>
                <w:rFonts w:ascii="Segoe UI" w:hAnsi="Segoe UI" w:cs="Segoe UI"/>
                <w:i/>
                <w:sz w:val="22"/>
                <w:szCs w:val="22"/>
                <w:u w:val="single"/>
              </w:rPr>
              <w:t>oklady budou doloženy ve vztahu k osobám, které jsou navrženy v realizačním týmu na pozici hydrogeologa a geologa.</w:t>
            </w:r>
          </w:p>
        </w:tc>
      </w:tr>
      <w:tr w:rsidR="00170328" w:rsidRPr="00B06FB7" w14:paraId="02DDD2DF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3775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lastRenderedPageBreak/>
              <w:t>e)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57BA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sz w:val="22"/>
                <w:szCs w:val="22"/>
              </w:rPr>
              <w:t>doklad o tom, že je odborně způsobilý, resp. disponuje osobou, jejímž prostřednictvím odbornou způsobilost zabezpečuje, a to v rozsahu specifikovaném zadavatelem;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3458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>Doklad o úředním oprávnění pro ověřování výsledků zeměměřických činností (</w:t>
            </w:r>
            <w:r w:rsidRPr="00B06FB7">
              <w:rPr>
                <w:rFonts w:ascii="Segoe UI" w:hAnsi="Segoe UI" w:cs="Segoe UI"/>
                <w:b/>
                <w:bCs/>
                <w:i/>
                <w:iCs/>
                <w:sz w:val="22"/>
                <w:szCs w:val="22"/>
              </w:rPr>
              <w:t>AZI</w:t>
            </w: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) – autorizaci udělenou Českou komorou zeměměřičů – v rozsahu § 16f odst. 1 písm. </w:t>
            </w:r>
            <w:r w:rsidRPr="00B06FB7">
              <w:rPr>
                <w:rFonts w:ascii="Segoe UI" w:hAnsi="Segoe UI" w:cs="Segoe UI"/>
                <w:sz w:val="22"/>
                <w:szCs w:val="22"/>
              </w:rPr>
              <w:t>c)</w:t>
            </w:r>
            <w:r w:rsidRPr="00B06FB7">
              <w:rPr>
                <w:rStyle w:val="Znakapoznpodarou"/>
                <w:rFonts w:ascii="Segoe UI" w:hAnsi="Segoe UI" w:cs="Segoe UI"/>
                <w:sz w:val="22"/>
                <w:szCs w:val="22"/>
              </w:rPr>
              <w:footnoteReference w:id="1"/>
            </w: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zákona č. 200/1994 Sb., o zeměměřictví a o změně a doplnění některých zákonů souvisejících s jeho zavedením, ve znění pozdějších předpisů (dále jen „</w:t>
            </w:r>
            <w:r w:rsidRPr="00B06FB7">
              <w:rPr>
                <w:rFonts w:ascii="Segoe UI" w:hAnsi="Segoe UI" w:cs="Segoe UI"/>
                <w:b/>
                <w:bCs/>
                <w:i/>
                <w:iCs/>
                <w:sz w:val="22"/>
                <w:szCs w:val="22"/>
              </w:rPr>
              <w:t>zákon o zeměměřictví</w:t>
            </w: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>“).</w:t>
            </w:r>
          </w:p>
          <w:p w14:paraId="586CC92B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sz w:val="22"/>
                <w:szCs w:val="22"/>
              </w:rPr>
              <w:t>Doložení dokladu podle tohoto požadavku postačuje dodavatelem, který byl v rámci zadávacího řízení vybrán, tj. nemusí být předkládán v okamžiku podání nabídky, ale lze jej doložit v souladu s odst. 14.1 zadávací dokumentace až na základě výzvy zadavatele.</w:t>
            </w:r>
          </w:p>
          <w:p w14:paraId="606E4F1C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sz w:val="22"/>
                <w:szCs w:val="22"/>
                <w:u w:val="single"/>
              </w:rPr>
              <w:lastRenderedPageBreak/>
              <w:t>Doklad bude doložen ve vztahu k osobě, která je navržena v realizačním týmu na pozici geodeta/důlního měřiče</w:t>
            </w:r>
            <w:r w:rsidRPr="00B06FB7">
              <w:rPr>
                <w:rFonts w:ascii="Segoe UI" w:hAnsi="Segoe UI" w:cs="Segoe UI"/>
                <w:i/>
                <w:sz w:val="22"/>
                <w:szCs w:val="22"/>
              </w:rPr>
              <w:t>.</w:t>
            </w:r>
          </w:p>
        </w:tc>
      </w:tr>
      <w:tr w:rsidR="00170328" w:rsidRPr="00B06FB7" w14:paraId="24423D6D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657E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lastRenderedPageBreak/>
              <w:t>f)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5A43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sz w:val="22"/>
                <w:szCs w:val="22"/>
              </w:rPr>
              <w:t>doklad o tom, že je odborně způsobilý, resp. disponuje osobou, jejímž prostřednictvím odbornou způsobilost zabezpečuje, a to v rozsahu specifikovaném zadavatelem;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6B66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Osvědčení o odborné způsobilosti k výkonu funkce hlavní důlní měřič ve smyslu </w:t>
            </w:r>
            <w:proofErr w:type="spellStart"/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>ust</w:t>
            </w:r>
            <w:proofErr w:type="spellEnd"/>
            <w:r w:rsidRPr="00B06FB7">
              <w:rPr>
                <w:rFonts w:ascii="Segoe UI" w:hAnsi="Segoe UI" w:cs="Segoe UI"/>
                <w:i/>
                <w:iCs/>
                <w:sz w:val="22"/>
                <w:szCs w:val="22"/>
              </w:rPr>
              <w:t>. § 2 odst. 1 písm. m) vyhlášky č. 298/2005 Sb., o požadavcích na odbornou kvalifikaci a odbornou způsobilost při hornické činnosti nebo činnosti prováděné hornickým způsobem a o změně některých právních předpisů.</w:t>
            </w:r>
          </w:p>
          <w:p w14:paraId="3908DE3B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i/>
                <w:sz w:val="22"/>
                <w:szCs w:val="22"/>
                <w:u w:val="single"/>
              </w:rPr>
              <w:t>Doklad bude doložen ve vztahu k osobě, která je navržena v realizačním týmu na pozici geodeta/důlního měřiče</w:t>
            </w:r>
          </w:p>
        </w:tc>
      </w:tr>
      <w:tr w:rsidR="00170328" w:rsidRPr="00B06FB7" w14:paraId="7D2FE5AD" w14:textId="77777777" w:rsidTr="00170328">
        <w:trPr>
          <w:trHeight w:val="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B9" w14:textId="77777777" w:rsidR="00170328" w:rsidRPr="00B06FB7" w:rsidRDefault="00170328" w:rsidP="00B06FB7">
            <w:pPr>
              <w:pStyle w:val="Textkomente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g)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0C8F" w14:textId="77777777" w:rsidR="00170328" w:rsidRPr="00B06FB7" w:rsidRDefault="00170328" w:rsidP="00B06FB7">
            <w:pPr>
              <w:pStyle w:val="Default"/>
              <w:spacing w:before="120" w:after="120" w:line="276" w:lineRule="auto"/>
              <w:jc w:val="both"/>
              <w:rPr>
                <w:rFonts w:ascii="Segoe UI" w:hAnsi="Segoe UI" w:cs="Segoe UI"/>
                <w:sz w:val="22"/>
                <w:szCs w:val="22"/>
              </w:rPr>
            </w:pPr>
            <w:r w:rsidRPr="00B06FB7">
              <w:rPr>
                <w:rFonts w:ascii="Segoe UI" w:hAnsi="Segoe UI" w:cs="Segoe UI"/>
                <w:sz w:val="22"/>
                <w:szCs w:val="22"/>
              </w:rPr>
              <w:t>doklad o tom, že je odborně způsobilý, resp. disponuje osobou, jejímž prostřednictvím odbornou způsobilost zabezpečuje, a to v rozsahu specifikovaném zadavatelem.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8A04" w14:textId="77777777" w:rsidR="00170328" w:rsidRPr="00B06FB7" w:rsidRDefault="00170328" w:rsidP="00B06FB7">
            <w:pPr>
              <w:pStyle w:val="Textkomente"/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Cs/>
                <w:i/>
                <w:iCs/>
                <w:szCs w:val="22"/>
              </w:rPr>
              <w:t>Osvědčení o autorizaci dle Autorizačního zákona, popřípadě potvrzení o zápisu do seznamu registrovaných osob dle § 23 odst. 6 Autorizačního zákona, pro obor:</w:t>
            </w:r>
          </w:p>
          <w:p w14:paraId="18987A8C" w14:textId="77777777" w:rsidR="00170328" w:rsidRPr="00B06FB7" w:rsidRDefault="00170328" w:rsidP="00B06FB7">
            <w:pPr>
              <w:pStyle w:val="Textkomente"/>
              <w:numPr>
                <w:ilvl w:val="0"/>
                <w:numId w:val="30"/>
              </w:numPr>
              <w:spacing w:after="120"/>
              <w:rPr>
                <w:rFonts w:cs="Segoe UI"/>
                <w:b/>
                <w:bCs/>
                <w:i/>
                <w:szCs w:val="22"/>
              </w:rPr>
            </w:pPr>
            <w:r w:rsidRPr="00B06FB7">
              <w:rPr>
                <w:rFonts w:cs="Segoe UI"/>
                <w:b/>
                <w:bCs/>
                <w:i/>
                <w:szCs w:val="22"/>
              </w:rPr>
              <w:t>statika a dynamika staveb.</w:t>
            </w:r>
          </w:p>
          <w:p w14:paraId="2CA1FE17" w14:textId="77777777" w:rsidR="00170328" w:rsidRPr="00B06FB7" w:rsidRDefault="00170328" w:rsidP="00B06FB7">
            <w:pPr>
              <w:pStyle w:val="Textpsmene"/>
              <w:rPr>
                <w:rFonts w:ascii="Segoe UI" w:hAnsi="Segoe UI" w:cs="Segoe UI"/>
                <w:i/>
                <w:szCs w:val="22"/>
              </w:rPr>
            </w:pPr>
            <w:r w:rsidRPr="00B06FB7">
              <w:rPr>
                <w:rFonts w:ascii="Segoe UI" w:hAnsi="Segoe UI" w:cs="Segoe UI"/>
                <w:i/>
                <w:szCs w:val="22"/>
              </w:rPr>
              <w:t>Doložení dokladu podle tohoto požadavku postačuje dodavatelem, který byl v rámci zadávacího řízení vybrán, tj. nemusí být předkládán v okamžiku podání nabídky, ale lze jej doložit v souladu s odst. 14.1 zadávací dokumentace až na základě výzvy zadavatele.</w:t>
            </w:r>
          </w:p>
          <w:p w14:paraId="5D9D78CB" w14:textId="77777777" w:rsidR="00170328" w:rsidRPr="00B06FB7" w:rsidRDefault="00170328" w:rsidP="00B06FB7">
            <w:pPr>
              <w:pStyle w:val="Textkomente"/>
              <w:spacing w:after="120"/>
              <w:rPr>
                <w:rFonts w:cs="Segoe UI"/>
                <w:i/>
                <w:szCs w:val="22"/>
                <w:highlight w:val="yellow"/>
              </w:rPr>
            </w:pPr>
            <w:r w:rsidRPr="00B06FB7">
              <w:rPr>
                <w:rFonts w:cs="Segoe UI"/>
                <w:i/>
                <w:szCs w:val="22"/>
                <w:u w:val="single"/>
              </w:rPr>
              <w:t>Doklad bude doložen ve vztahu k osobě, která je navržena v realizačním týmu na pozici statika</w:t>
            </w:r>
            <w:r w:rsidRPr="00B06FB7">
              <w:rPr>
                <w:rFonts w:cs="Segoe UI"/>
                <w:i/>
                <w:szCs w:val="22"/>
              </w:rPr>
              <w:t>.</w:t>
            </w:r>
          </w:p>
        </w:tc>
      </w:tr>
      <w:tr w:rsidR="00170328" w:rsidRPr="00B06FB7" w14:paraId="3D9FF1FD" w14:textId="77777777" w:rsidTr="00572E2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0733" w14:textId="77777777" w:rsidR="00170328" w:rsidRPr="00B06FB7" w:rsidRDefault="00170328" w:rsidP="00B06FB7">
            <w:pPr>
              <w:spacing w:before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Splnění požadavku profesní způsobilosti může dodavatel prokázat také předložením výpisu ze seznamu kvalifikovaných dodavatelů v souladu s § 228 ZZVZ či certifikátu vydaného v rámci systému certifikovaných dodavatelů dle § 234 ZZVZ </w:t>
            </w:r>
            <w:r w:rsidRPr="00B06FB7">
              <w:rPr>
                <w:rFonts w:cs="Segoe UI"/>
                <w:b/>
                <w:szCs w:val="22"/>
              </w:rPr>
              <w:t>v tom rozsahu, v jakém údaje ve výpisu</w:t>
            </w:r>
            <w:r w:rsidRPr="00B06FB7">
              <w:rPr>
                <w:rFonts w:cs="Segoe UI"/>
                <w:szCs w:val="22"/>
              </w:rPr>
              <w:t xml:space="preserve"> ze seznamu kvalifikovaných dodavatelů nebo certifikátu prokazují splnění požadavků na profesní způsobilost.</w:t>
            </w:r>
          </w:p>
        </w:tc>
      </w:tr>
    </w:tbl>
    <w:p w14:paraId="05637956" w14:textId="73096E5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 xml:space="preserve">Ekonomická kvalifikace 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>. § 78 ZZVZ</w:t>
      </w:r>
      <w:bookmarkEnd w:id="58"/>
      <w:r w:rsidRPr="00B06FB7">
        <w:rPr>
          <w:rFonts w:cs="Segoe UI"/>
          <w:szCs w:val="22"/>
        </w:rPr>
        <w:t xml:space="preserve">  </w:t>
      </w:r>
      <w:bookmarkStart w:id="61" w:name="_Hlk141287028"/>
    </w:p>
    <w:p w14:paraId="46A480A5" w14:textId="0DCF9AD4" w:rsidR="00CD4B66" w:rsidRPr="00B06FB7" w:rsidRDefault="00E96966" w:rsidP="00B06FB7">
      <w:pPr>
        <w:rPr>
          <w:rFonts w:cs="Segoe UI"/>
          <w:szCs w:val="22"/>
        </w:rPr>
      </w:pPr>
      <w:r w:rsidRPr="00B06FB7">
        <w:rPr>
          <w:rFonts w:cs="Segoe UI"/>
          <w:i/>
          <w:szCs w:val="22"/>
        </w:rPr>
        <w:t>Pro toto zadávací řízení se nepoužije.</w:t>
      </w:r>
      <w:bookmarkEnd w:id="61"/>
    </w:p>
    <w:p w14:paraId="2FE80A57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bookmarkStart w:id="62" w:name="_Technická_kvalifikace_dle"/>
      <w:bookmarkStart w:id="63" w:name="_Ref519078295"/>
      <w:bookmarkEnd w:id="62"/>
      <w:r w:rsidRPr="00B06FB7">
        <w:rPr>
          <w:rFonts w:cs="Segoe UI"/>
          <w:szCs w:val="22"/>
        </w:rPr>
        <w:t xml:space="preserve">Technická kvalifikace dle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 xml:space="preserve">. § 79 </w:t>
      </w:r>
      <w:bookmarkEnd w:id="59"/>
      <w:r w:rsidRPr="00B06FB7">
        <w:rPr>
          <w:rFonts w:cs="Segoe UI"/>
          <w:szCs w:val="22"/>
        </w:rPr>
        <w:t>ZZVZ</w:t>
      </w:r>
      <w:bookmarkEnd w:id="60"/>
      <w:bookmarkEnd w:id="63"/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5"/>
        <w:gridCol w:w="4156"/>
        <w:gridCol w:w="21"/>
      </w:tblGrid>
      <w:tr w:rsidR="001A4C60" w:rsidRPr="00B06FB7" w14:paraId="77C32FF1" w14:textId="77777777" w:rsidTr="00E91574">
        <w:trPr>
          <w:tblHeader/>
          <w:jc w:val="center"/>
        </w:trPr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826A38" w14:textId="77777777" w:rsidR="001A4C60" w:rsidRPr="00B06FB7" w:rsidRDefault="001A4C60" w:rsidP="00B06FB7">
            <w:pPr>
              <w:pStyle w:val="Normal7"/>
              <w:spacing w:before="240"/>
              <w:rPr>
                <w:rFonts w:cs="Segoe UI"/>
                <w:color w:val="000000" w:themeColor="text1"/>
                <w:szCs w:val="22"/>
              </w:rPr>
            </w:pPr>
            <w:bookmarkStart w:id="64" w:name="_Toc101326838"/>
            <w:r w:rsidRPr="00B06FB7">
              <w:rPr>
                <w:rFonts w:cs="Segoe UI"/>
                <w:color w:val="000000" w:themeColor="text1"/>
                <w:szCs w:val="22"/>
              </w:rPr>
              <w:t>Technickou kvalifikaci splňuje dodavatel, který předloží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31C79B" w14:textId="77777777" w:rsidR="001A4C60" w:rsidRPr="00B06FB7" w:rsidRDefault="001A4C60" w:rsidP="00B06FB7">
            <w:pPr>
              <w:pStyle w:val="Normal7"/>
              <w:spacing w:before="240"/>
              <w:rPr>
                <w:rFonts w:cs="Segoe UI"/>
                <w:color w:val="000000" w:themeColor="text1"/>
                <w:szCs w:val="22"/>
              </w:rPr>
            </w:pPr>
            <w:r w:rsidRPr="00B06FB7">
              <w:rPr>
                <w:rFonts w:cs="Segoe UI"/>
                <w:color w:val="000000" w:themeColor="text1"/>
                <w:szCs w:val="22"/>
              </w:rPr>
              <w:t>Způsob prokázání splnění technické kvalifikace (doklady)</w:t>
            </w:r>
          </w:p>
        </w:tc>
      </w:tr>
      <w:tr w:rsidR="001A4C60" w:rsidRPr="00B06FB7" w14:paraId="60632BB3" w14:textId="77777777" w:rsidTr="00E91574">
        <w:trPr>
          <w:gridAfter w:val="1"/>
          <w:wAfter w:w="21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17F4" w14:textId="77777777" w:rsidR="001A4C60" w:rsidRPr="00B06FB7" w:rsidRDefault="001A4C60" w:rsidP="00B06FB7">
            <w:pPr>
              <w:pStyle w:val="Normal7"/>
              <w:spacing w:before="240"/>
              <w:rPr>
                <w:rFonts w:cs="Segoe UI"/>
                <w:color w:val="000000" w:themeColor="text1"/>
                <w:szCs w:val="22"/>
              </w:rPr>
            </w:pPr>
            <w:r w:rsidRPr="00B06FB7">
              <w:rPr>
                <w:rFonts w:cs="Segoe UI"/>
                <w:color w:val="000000" w:themeColor="text1"/>
                <w:szCs w:val="22"/>
              </w:rPr>
              <w:t>a)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B897" w14:textId="6A94C54C" w:rsidR="001A4C60" w:rsidRPr="00B06FB7" w:rsidRDefault="00170328" w:rsidP="00B06FB7">
            <w:pPr>
              <w:pStyle w:val="Normal7"/>
              <w:spacing w:before="240"/>
              <w:rPr>
                <w:rFonts w:cs="Segoe UI"/>
                <w:color w:val="000000" w:themeColor="text1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seznam významných zakázek realizovaných v posledních </w:t>
            </w:r>
            <w:r w:rsidR="00E96966" w:rsidRPr="00B06FB7">
              <w:rPr>
                <w:rFonts w:cs="Segoe UI"/>
                <w:szCs w:val="22"/>
              </w:rPr>
              <w:t xml:space="preserve">5 </w:t>
            </w:r>
            <w:r w:rsidRPr="00B06FB7">
              <w:rPr>
                <w:rFonts w:cs="Segoe UI"/>
                <w:szCs w:val="22"/>
              </w:rPr>
              <w:t>letech před zahájením zadávacího řízení;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3242" w14:textId="77777777" w:rsidR="005B6FB6" w:rsidRPr="00B06FB7" w:rsidRDefault="005B6FB6" w:rsidP="00B06FB7">
            <w:p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Předložení seznamu významných služeb, v němž budou uvedeny alespoň následující údaje:</w:t>
            </w:r>
          </w:p>
          <w:p w14:paraId="2685F827" w14:textId="77777777" w:rsidR="005B6FB6" w:rsidRPr="00B06FB7" w:rsidRDefault="005B6FB6" w:rsidP="00B06FB7">
            <w:pPr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název objednatele,</w:t>
            </w:r>
          </w:p>
          <w:p w14:paraId="7C8DB267" w14:textId="77777777" w:rsidR="005B6FB6" w:rsidRPr="00B06FB7" w:rsidRDefault="005B6FB6" w:rsidP="00B06FB7">
            <w:pPr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předmět významné služby,</w:t>
            </w:r>
          </w:p>
          <w:p w14:paraId="63020922" w14:textId="77777777" w:rsidR="005B6FB6" w:rsidRPr="00B06FB7" w:rsidRDefault="005B6FB6" w:rsidP="00B06FB7">
            <w:pPr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doba realizace významné služby (měsíc a rok zahájení a ukončení),</w:t>
            </w:r>
          </w:p>
          <w:p w14:paraId="602556F5" w14:textId="594EBFA7" w:rsidR="005B6FB6" w:rsidRPr="00B06FB7" w:rsidRDefault="005B6FB6" w:rsidP="00B06FB7">
            <w:pPr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finanční objem významné služby, je-li dále požadován,</w:t>
            </w:r>
          </w:p>
          <w:p w14:paraId="1385EDA4" w14:textId="77777777" w:rsidR="005B6FB6" w:rsidRPr="00B06FB7" w:rsidRDefault="005B6FB6" w:rsidP="00B06FB7">
            <w:pPr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>kontaktní osoba objednatele, u které bude možné realizaci významné služby ověřit, vč. kontaktního e-mailu a telefonu.</w:t>
            </w:r>
          </w:p>
          <w:p w14:paraId="7CB2504D" w14:textId="3C473E59" w:rsidR="00206964" w:rsidRPr="00B06FB7" w:rsidRDefault="00206964" w:rsidP="00B06FB7">
            <w:pPr>
              <w:pStyle w:val="Textkomente"/>
              <w:widowControl w:val="0"/>
              <w:spacing w:after="120"/>
              <w:rPr>
                <w:rFonts w:eastAsia="Arial Unicode MS" w:cs="Segoe UI"/>
                <w:i/>
                <w:szCs w:val="22"/>
                <w:u w:val="single"/>
              </w:rPr>
            </w:pPr>
            <w:r w:rsidRPr="00B06FB7">
              <w:rPr>
                <w:rFonts w:cs="Segoe UI"/>
                <w:i/>
                <w:iCs/>
                <w:szCs w:val="22"/>
                <w:u w:val="single"/>
              </w:rPr>
              <w:t xml:space="preserve">Ze seznamu významných zakázek musí jednoznačně vyplývat, </w:t>
            </w:r>
            <w:r w:rsidRPr="00B06FB7">
              <w:rPr>
                <w:rFonts w:eastAsia="Arial Unicode MS" w:cs="Segoe UI"/>
                <w:i/>
                <w:szCs w:val="22"/>
                <w:u w:val="single"/>
              </w:rPr>
              <w:t xml:space="preserve">že dodavatel v uvedeném období (tj. v posledních </w:t>
            </w:r>
            <w:r w:rsidR="00E96966" w:rsidRPr="00B06FB7">
              <w:rPr>
                <w:rFonts w:eastAsia="Arial Unicode MS" w:cs="Segoe UI"/>
                <w:i/>
                <w:szCs w:val="22"/>
                <w:u w:val="single"/>
              </w:rPr>
              <w:t>5</w:t>
            </w:r>
            <w:r w:rsidRPr="00B06FB7">
              <w:rPr>
                <w:rFonts w:eastAsia="Arial Unicode MS" w:cs="Segoe UI"/>
                <w:i/>
                <w:szCs w:val="22"/>
                <w:u w:val="single"/>
              </w:rPr>
              <w:t xml:space="preserve"> letech před zahájením zadávacího řízení) realizoval alespoň:</w:t>
            </w:r>
          </w:p>
          <w:p w14:paraId="5FBF95AD" w14:textId="5374681C" w:rsidR="00206964" w:rsidRPr="00B06FB7" w:rsidRDefault="00206964" w:rsidP="00B06FB7">
            <w:pPr>
              <w:pStyle w:val="Textkomente"/>
              <w:widowControl w:val="0"/>
              <w:numPr>
                <w:ilvl w:val="0"/>
                <w:numId w:val="25"/>
              </w:numPr>
              <w:spacing w:after="120"/>
              <w:rPr>
                <w:rFonts w:eastAsia="Arial Unicode MS" w:cs="Segoe UI"/>
                <w:i/>
                <w:szCs w:val="22"/>
              </w:rPr>
            </w:pPr>
            <w:r w:rsidRPr="00B06FB7">
              <w:rPr>
                <w:rFonts w:cs="Segoe UI"/>
                <w:b/>
                <w:i/>
                <w:szCs w:val="22"/>
                <w:u w:val="single"/>
              </w:rPr>
              <w:t>1 významnou zakázku,</w:t>
            </w:r>
            <w:r w:rsidRPr="00B06FB7">
              <w:rPr>
                <w:rFonts w:eastAsia="Arial Unicode MS" w:cs="Segoe UI"/>
                <w:i/>
                <w:szCs w:val="22"/>
                <w:u w:val="single"/>
              </w:rPr>
              <w:t xml:space="preserve"> jejímž předmětem bylo </w:t>
            </w:r>
            <w:r w:rsidRPr="00B06FB7">
              <w:rPr>
                <w:rFonts w:cs="Segoe UI"/>
                <w:i/>
                <w:szCs w:val="22"/>
                <w:u w:val="single"/>
              </w:rPr>
              <w:t xml:space="preserve">měření o celkové vodorovné délce minimálně </w:t>
            </w:r>
            <w:r w:rsidR="00894624" w:rsidRPr="00B06FB7">
              <w:rPr>
                <w:rFonts w:cs="Segoe UI"/>
                <w:b/>
                <w:bCs/>
                <w:i/>
                <w:szCs w:val="22"/>
                <w:u w:val="single"/>
              </w:rPr>
              <w:t>1</w:t>
            </w:r>
            <w:r w:rsidRPr="00B06FB7">
              <w:rPr>
                <w:rFonts w:cs="Segoe UI"/>
                <w:b/>
                <w:bCs/>
                <w:i/>
                <w:szCs w:val="22"/>
                <w:u w:val="single"/>
              </w:rPr>
              <w:t xml:space="preserve"> km</w:t>
            </w:r>
            <w:r w:rsidRPr="00B06FB7">
              <w:rPr>
                <w:rFonts w:cs="Segoe UI"/>
                <w:szCs w:val="22"/>
                <w:u w:val="single"/>
              </w:rPr>
              <w:t>;</w:t>
            </w:r>
          </w:p>
          <w:p w14:paraId="53DE09DA" w14:textId="41511EF2" w:rsidR="00206964" w:rsidRPr="00B06FB7" w:rsidRDefault="00206964" w:rsidP="00B06FB7">
            <w:pPr>
              <w:pStyle w:val="Textkomente"/>
              <w:widowControl w:val="0"/>
              <w:numPr>
                <w:ilvl w:val="0"/>
                <w:numId w:val="25"/>
              </w:numPr>
              <w:spacing w:after="120"/>
              <w:rPr>
                <w:rFonts w:eastAsia="Arial Unicode MS" w:cs="Segoe UI"/>
                <w:i/>
                <w:szCs w:val="22"/>
                <w:u w:val="single"/>
              </w:rPr>
            </w:pPr>
            <w:r w:rsidRPr="00B06FB7">
              <w:rPr>
                <w:rFonts w:eastAsia="Arial Unicode MS" w:cs="Segoe UI"/>
                <w:b/>
                <w:bCs/>
                <w:i/>
                <w:szCs w:val="22"/>
                <w:u w:val="single"/>
              </w:rPr>
              <w:t>1 významnou zakázku</w:t>
            </w:r>
            <w:r w:rsidRPr="00B06FB7">
              <w:rPr>
                <w:rFonts w:eastAsia="Arial Unicode MS" w:cs="Segoe UI"/>
                <w:i/>
                <w:szCs w:val="22"/>
                <w:u w:val="single"/>
              </w:rPr>
              <w:t xml:space="preserve">, jejímž předmětem bylo měření struktur podloží o minimální ploše </w:t>
            </w:r>
            <w:r w:rsidR="00894624" w:rsidRPr="00B06FB7">
              <w:rPr>
                <w:rFonts w:eastAsia="Arial Unicode MS" w:cs="Segoe UI"/>
                <w:b/>
                <w:bCs/>
                <w:i/>
                <w:szCs w:val="22"/>
                <w:u w:val="single"/>
              </w:rPr>
              <w:t>1</w:t>
            </w:r>
            <w:r w:rsidRPr="00B06FB7">
              <w:rPr>
                <w:rFonts w:eastAsia="Arial Unicode MS" w:cs="Segoe UI"/>
                <w:b/>
                <w:bCs/>
                <w:i/>
                <w:szCs w:val="22"/>
                <w:u w:val="single"/>
              </w:rPr>
              <w:t>0 000 m² / 0,030 km²</w:t>
            </w:r>
            <w:r w:rsidRPr="00B06FB7">
              <w:rPr>
                <w:rFonts w:eastAsia="Arial Unicode MS" w:cs="Segoe UI"/>
                <w:i/>
                <w:szCs w:val="22"/>
                <w:u w:val="single"/>
              </w:rPr>
              <w:t xml:space="preserve"> pomocí kombinace geofyzikálních metod za účelem mapování liniových inženýrských sítí či izometrických homogenních objektů;</w:t>
            </w:r>
          </w:p>
          <w:p w14:paraId="62403206" w14:textId="730F3973" w:rsidR="00A230AD" w:rsidRPr="00B06FB7" w:rsidRDefault="00A230AD" w:rsidP="00B06FB7">
            <w:pPr>
              <w:pStyle w:val="Odstavecseseznamem"/>
              <w:numPr>
                <w:ilvl w:val="0"/>
                <w:numId w:val="25"/>
              </w:numPr>
              <w:spacing w:after="0"/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r w:rsidRPr="00B06FB7">
              <w:rPr>
                <w:rFonts w:cs="Segoe UI"/>
                <w:b/>
                <w:i/>
                <w:iCs/>
                <w:color w:val="000000" w:themeColor="text1"/>
                <w:szCs w:val="22"/>
                <w:u w:val="single"/>
                <w:lang w:eastAsia="en-US"/>
              </w:rPr>
              <w:lastRenderedPageBreak/>
              <w:t>2 významné zakázky,</w:t>
            </w:r>
            <w:r w:rsidRPr="00B06FB7"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  <w:t xml:space="preserve"> jejichž předmětem (každé z nich) bylo provádění geotechnického monitoringu v průběhu výstavby či rekonstrukci podzemní stavby v</w:t>
            </w:r>
            <w:r w:rsidR="00A672A1" w:rsidRPr="00B06FB7"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  <w:t> zastaveném či urbanizovaném území</w:t>
            </w:r>
            <w:del w:id="65" w:author="Eliška Nedomová" w:date="2025-11-11T11:36:00Z" w16du:dateUtc="2025-11-11T10:36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, přičemž alespoň jedna z uvedených staveb musela být ražená</w:delText>
              </w:r>
            </w:del>
            <w:r w:rsidRPr="00B06FB7"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  <w:t xml:space="preserve">. Finanční hodnota doložené dvojice významných zakázek musela činit minimálně </w:t>
            </w:r>
            <w:del w:id="66" w:author="Eliška Nedomová" w:date="2025-11-11T11:38:00Z" w16du:dateUtc="2025-11-11T10:38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 xml:space="preserve">10 </w:delText>
              </w:r>
            </w:del>
            <w:ins w:id="67" w:author="Eliška Nedomová" w:date="2025-11-11T11:38:00Z" w16du:dateUtc="2025-11-11T10:38:00Z">
              <w:r w:rsidR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t>6</w:t>
              </w:r>
              <w:r w:rsidR="00795D68" w:rsidRPr="00B06FB7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t xml:space="preserve"> </w:t>
              </w:r>
            </w:ins>
            <w:r w:rsidRPr="00B06FB7"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  <w:t>mil. Kč bez DPH</w:t>
            </w:r>
            <w:del w:id="68" w:author="Eliška Nedomová" w:date="2025-11-11T11:38:00Z" w16du:dateUtc="2025-11-11T10:38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, přičemž finanční hodnota poskytované služby geotechnického monitoringu na ražené podzemní stavbě musela činit minimálně 6 mil Kč bez DPH</w:delText>
              </w:r>
            </w:del>
            <w:r w:rsidRPr="00B06FB7">
              <w:rPr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  <w:t>.</w:t>
            </w:r>
          </w:p>
          <w:p w14:paraId="4CBDD3E7" w14:textId="3294D645" w:rsidR="00A230AD" w:rsidRPr="00B06FB7" w:rsidDel="00795D68" w:rsidRDefault="00A230AD" w:rsidP="00B06FB7">
            <w:pPr>
              <w:pStyle w:val="Odstavecseseznamem"/>
              <w:spacing w:after="0"/>
              <w:ind w:left="787"/>
              <w:rPr>
                <w:del w:id="69" w:author="Eliška Nedomová" w:date="2025-11-11T11:39:00Z" w16du:dateUtc="2025-11-11T10:39:00Z"/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del w:id="70" w:author="Eliška Nedomová" w:date="2025-11-11T11:39:00Z" w16du:dateUtc="2025-11-11T10:39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Součástí významné zakázky geotechnického monitoringu na ražené podzemní stavbě musely být následující činnosti:</w:delText>
              </w:r>
            </w:del>
          </w:p>
          <w:p w14:paraId="70884DBF" w14:textId="22A2397A" w:rsidR="00A230AD" w:rsidRPr="00B06FB7" w:rsidDel="00795D68" w:rsidRDefault="00A230AD" w:rsidP="00B06FB7">
            <w:pPr>
              <w:pStyle w:val="Odstavecseseznamem"/>
              <w:numPr>
                <w:ilvl w:val="0"/>
                <w:numId w:val="36"/>
              </w:numPr>
              <w:spacing w:before="120" w:after="0"/>
              <w:ind w:left="1204" w:hanging="357"/>
              <w:contextualSpacing w:val="0"/>
              <w:rPr>
                <w:del w:id="71" w:author="Eliška Nedomová" w:date="2025-11-11T11:39:00Z" w16du:dateUtc="2025-11-11T10:39:00Z"/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del w:id="72" w:author="Eliška Nedomová" w:date="2025-11-11T11:39:00Z" w16du:dateUtc="2025-11-11T10:39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podrobná pasportizace objektů nadzemní zástavby,</w:delText>
              </w:r>
            </w:del>
          </w:p>
          <w:p w14:paraId="381B984A" w14:textId="0FBCDEC3" w:rsidR="00A230AD" w:rsidRPr="00B06FB7" w:rsidDel="00795D68" w:rsidRDefault="00A230AD" w:rsidP="00B06FB7">
            <w:pPr>
              <w:pStyle w:val="Odstavecseseznamem"/>
              <w:numPr>
                <w:ilvl w:val="0"/>
                <w:numId w:val="36"/>
              </w:numPr>
              <w:spacing w:before="120" w:after="0"/>
              <w:ind w:left="1204" w:hanging="357"/>
              <w:contextualSpacing w:val="0"/>
              <w:rPr>
                <w:del w:id="73" w:author="Eliška Nedomová" w:date="2025-11-11T11:39:00Z" w16du:dateUtc="2025-11-11T10:39:00Z"/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del w:id="74" w:author="Eliška Nedomová" w:date="2025-11-11T11:39:00Z" w16du:dateUtc="2025-11-11T10:39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konvergenční měření,</w:delText>
              </w:r>
            </w:del>
          </w:p>
          <w:p w14:paraId="15AE2B1F" w14:textId="1F3B82B9" w:rsidR="00A230AD" w:rsidRPr="00B06FB7" w:rsidDel="00795D68" w:rsidRDefault="00A230AD" w:rsidP="00B06FB7">
            <w:pPr>
              <w:pStyle w:val="Odstavecseseznamem"/>
              <w:numPr>
                <w:ilvl w:val="0"/>
                <w:numId w:val="36"/>
              </w:numPr>
              <w:spacing w:before="120" w:after="0"/>
              <w:ind w:left="1204" w:hanging="357"/>
              <w:contextualSpacing w:val="0"/>
              <w:rPr>
                <w:del w:id="75" w:author="Eliška Nedomová" w:date="2025-11-11T11:39:00Z" w16du:dateUtc="2025-11-11T10:39:00Z"/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del w:id="76" w:author="Eliška Nedomová" w:date="2025-11-11T11:39:00Z" w16du:dateUtc="2025-11-11T10:39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geologický sled ražby,</w:delText>
              </w:r>
            </w:del>
          </w:p>
          <w:p w14:paraId="77F3C9A9" w14:textId="658CCB7E" w:rsidR="00A230AD" w:rsidRPr="00B06FB7" w:rsidDel="00795D68" w:rsidRDefault="00A230AD" w:rsidP="00B06FB7">
            <w:pPr>
              <w:pStyle w:val="Odstavecseseznamem"/>
              <w:numPr>
                <w:ilvl w:val="0"/>
                <w:numId w:val="36"/>
              </w:numPr>
              <w:spacing w:before="120" w:after="0"/>
              <w:ind w:left="1204" w:hanging="357"/>
              <w:contextualSpacing w:val="0"/>
              <w:rPr>
                <w:del w:id="77" w:author="Eliška Nedomová" w:date="2025-11-11T11:39:00Z" w16du:dateUtc="2025-11-11T10:39:00Z"/>
                <w:rFonts w:cs="Segoe UI"/>
                <w:i/>
                <w:iCs/>
                <w:color w:val="000000" w:themeColor="text1"/>
                <w:szCs w:val="22"/>
                <w:u w:val="single"/>
                <w:lang w:eastAsia="en-US"/>
              </w:rPr>
            </w:pPr>
            <w:del w:id="78" w:author="Eliška Nedomová" w:date="2025-11-11T11:39:00Z" w16du:dateUtc="2025-11-11T10:39:00Z">
              <w:r w:rsidRPr="00B06FB7" w:rsidDel="00795D68">
                <w:rPr>
                  <w:rFonts w:cs="Segoe UI"/>
                  <w:i/>
                  <w:iCs/>
                  <w:color w:val="000000" w:themeColor="text1"/>
                  <w:szCs w:val="22"/>
                  <w:u w:val="single"/>
                  <w:lang w:eastAsia="en-US"/>
                </w:rPr>
                <w:delText>hydrogeologický monitoring.</w:delText>
              </w:r>
            </w:del>
          </w:p>
          <w:p w14:paraId="096B4C2F" w14:textId="011EDC23" w:rsidR="005B6FB6" w:rsidRPr="00B06FB7" w:rsidRDefault="005B6FB6" w:rsidP="00B06FB7">
            <w:p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</w:p>
          <w:p w14:paraId="2AFF4091" w14:textId="353DFB1E" w:rsidR="005B6FB6" w:rsidRPr="00B06FB7" w:rsidRDefault="005B6FB6" w:rsidP="00B06FB7">
            <w:pPr>
              <w:spacing w:after="0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 xml:space="preserve">Není-li stanoveno jinak, kvalifikaci rovněž splní dodavatel v případě, že se jedná o významné služby zahájené dříve než v posledních </w:t>
            </w:r>
            <w:r w:rsidR="00A230AD"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 xml:space="preserve">5 </w:t>
            </w: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 xml:space="preserve">letech před zahájením zadávacího řízení, pokud byly v takových posledních </w:t>
            </w:r>
            <w:r w:rsidR="00A230AD"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 xml:space="preserve">5 </w:t>
            </w: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t xml:space="preserve">letech dokončeny, nebo pokud probíhaly i po zahájení zadávacího řízení, nebo pokud stále probíhají, za </w:t>
            </w:r>
            <w:r w:rsidRPr="00B06FB7"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  <w:lastRenderedPageBreak/>
              <w:t>předpokladu splnění výše uvedených parametrů ke dni konce lhůty pro prokázání kvalifikace (tj. řádné dokončení příslušné části významné služby, která naplňuje požadavky zadavatele na reference).</w:t>
            </w:r>
          </w:p>
          <w:p w14:paraId="36A72362" w14:textId="77777777" w:rsidR="005B6FB6" w:rsidRPr="00B06FB7" w:rsidRDefault="005B6FB6" w:rsidP="00B06FB7">
            <w:pPr>
              <w:spacing w:after="0"/>
              <w:jc w:val="left"/>
              <w:rPr>
                <w:rFonts w:cs="Segoe UI"/>
                <w:i/>
                <w:iCs/>
                <w:color w:val="000000" w:themeColor="text1"/>
                <w:szCs w:val="22"/>
                <w:lang w:eastAsia="en-US"/>
              </w:rPr>
            </w:pPr>
          </w:p>
          <w:p w14:paraId="1575B9BC" w14:textId="07EDA812" w:rsidR="001A4C60" w:rsidRPr="00B06FB7" w:rsidRDefault="001A4C60" w:rsidP="00B06FB7">
            <w:pPr>
              <w:spacing w:after="0"/>
              <w:jc w:val="left"/>
              <w:rPr>
                <w:rFonts w:cs="Segoe UI"/>
                <w:i/>
                <w:color w:val="000000" w:themeColor="text1"/>
                <w:szCs w:val="22"/>
                <w:lang w:eastAsia="en-US"/>
              </w:rPr>
            </w:pPr>
          </w:p>
        </w:tc>
      </w:tr>
      <w:tr w:rsidR="001A4C60" w:rsidRPr="00B06FB7" w14:paraId="1C4422D6" w14:textId="77777777" w:rsidTr="00E91574">
        <w:trPr>
          <w:gridAfter w:val="1"/>
          <w:wAfter w:w="21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5A07" w14:textId="77777777" w:rsidR="001A4C60" w:rsidRPr="00B06FB7" w:rsidRDefault="001A4C60" w:rsidP="00B06FB7">
            <w:pPr>
              <w:pStyle w:val="Normal7"/>
              <w:spacing w:before="240"/>
              <w:rPr>
                <w:rFonts w:cs="Segoe UI"/>
                <w:color w:val="000000" w:themeColor="text1"/>
                <w:szCs w:val="22"/>
              </w:rPr>
            </w:pPr>
            <w:r w:rsidRPr="00B06FB7">
              <w:rPr>
                <w:rFonts w:cs="Segoe UI"/>
                <w:color w:val="000000" w:themeColor="text1"/>
                <w:szCs w:val="22"/>
              </w:rPr>
              <w:lastRenderedPageBreak/>
              <w:t>b)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9CE0" w14:textId="77777777" w:rsidR="001A4C60" w:rsidRPr="00B06FB7" w:rsidRDefault="001A4C60" w:rsidP="00B06FB7">
            <w:pPr>
              <w:pStyle w:val="Normal7"/>
              <w:widowControl w:val="0"/>
              <w:spacing w:before="240"/>
              <w:rPr>
                <w:rFonts w:cs="Segoe UI"/>
                <w:color w:val="000000" w:themeColor="text1"/>
                <w:szCs w:val="22"/>
              </w:rPr>
            </w:pPr>
            <w:r w:rsidRPr="00B06FB7">
              <w:rPr>
                <w:rFonts w:cs="Segoe UI"/>
                <w:color w:val="000000" w:themeColor="text1"/>
                <w:szCs w:val="22"/>
              </w:rPr>
              <w:t>osvědčení o vzdělání (je-li požadováno) a odborné kvalifikaci fyzických osob, odpovědných za poskytování služeb.</w:t>
            </w: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3183" w14:textId="77777777" w:rsidR="001A4C60" w:rsidRPr="00B06FB7" w:rsidRDefault="001A4C60" w:rsidP="00B06FB7">
            <w:pPr>
              <w:pStyle w:val="Normal7"/>
              <w:widowControl w:val="0"/>
              <w:spacing w:before="240"/>
              <w:rPr>
                <w:rFonts w:cs="Segoe UI"/>
                <w:i/>
                <w:color w:val="000000" w:themeColor="text1"/>
                <w:szCs w:val="22"/>
              </w:rPr>
            </w:pPr>
            <w:r w:rsidRPr="00B06FB7">
              <w:rPr>
                <w:rFonts w:cs="Segoe UI"/>
                <w:i/>
                <w:color w:val="000000" w:themeColor="text1"/>
                <w:szCs w:val="22"/>
              </w:rPr>
              <w:t xml:space="preserve">Zadavatel požaduje u každé osoby předložit vždy: </w:t>
            </w:r>
          </w:p>
          <w:p w14:paraId="26955D43" w14:textId="77777777" w:rsidR="001A4C60" w:rsidRPr="00B06FB7" w:rsidRDefault="001A4C60" w:rsidP="00B06FB7">
            <w:pPr>
              <w:pStyle w:val="Normal7"/>
              <w:widowControl w:val="0"/>
              <w:spacing w:before="240"/>
              <w:rPr>
                <w:rFonts w:cs="Segoe UI"/>
                <w:i/>
                <w:color w:val="000000" w:themeColor="text1"/>
                <w:szCs w:val="22"/>
              </w:rPr>
            </w:pPr>
            <w:r w:rsidRPr="00B06FB7">
              <w:rPr>
                <w:rFonts w:cs="Segoe UI"/>
                <w:i/>
                <w:color w:val="000000" w:themeColor="text1"/>
                <w:szCs w:val="22"/>
              </w:rPr>
              <w:t>•</w:t>
            </w:r>
            <w:r w:rsidRPr="00B06FB7">
              <w:rPr>
                <w:rFonts w:cs="Segoe UI"/>
                <w:i/>
                <w:color w:val="000000" w:themeColor="text1"/>
                <w:szCs w:val="22"/>
              </w:rPr>
              <w:tab/>
              <w:t xml:space="preserve">profesní životopis, z něhož bude vyplývat splnění požadavků zadavatele (u referenční zkušenosti, je-li níže požadována, uvede dodavatel údaje, z nichž bude ověřitelné splnění požadavku, a to včetně kontaktních údajů na objednatele takové zakázky, tedy kontaktního e-mailu a telefonu), </w:t>
            </w:r>
          </w:p>
          <w:p w14:paraId="4B2791C1" w14:textId="77777777" w:rsidR="001A4C60" w:rsidRPr="00B06FB7" w:rsidRDefault="001A4C60" w:rsidP="00B06FB7">
            <w:pPr>
              <w:pStyle w:val="Normal7"/>
              <w:widowControl w:val="0"/>
              <w:spacing w:before="240"/>
              <w:rPr>
                <w:rFonts w:cs="Segoe UI"/>
                <w:i/>
                <w:color w:val="000000" w:themeColor="text1"/>
                <w:szCs w:val="22"/>
              </w:rPr>
            </w:pPr>
            <w:r w:rsidRPr="00B06FB7">
              <w:rPr>
                <w:rFonts w:cs="Segoe UI"/>
                <w:i/>
                <w:color w:val="000000" w:themeColor="text1"/>
                <w:szCs w:val="22"/>
              </w:rPr>
              <w:t>•</w:t>
            </w:r>
            <w:r w:rsidRPr="00B06FB7">
              <w:rPr>
                <w:rFonts w:cs="Segoe UI"/>
                <w:i/>
                <w:color w:val="000000" w:themeColor="text1"/>
                <w:szCs w:val="22"/>
              </w:rPr>
              <w:tab/>
              <w:t xml:space="preserve">údaj o tom, zda je osoba v pracovněprávním či jiném vztahu k dodavateli (v takovém případě uvede dodavatel v jakém),  </w:t>
            </w:r>
          </w:p>
          <w:p w14:paraId="480F7EB7" w14:textId="77777777" w:rsidR="001A4C60" w:rsidRPr="00B06FB7" w:rsidRDefault="001A4C60" w:rsidP="00B06FB7">
            <w:pPr>
              <w:pStyle w:val="Normal7"/>
              <w:widowControl w:val="0"/>
              <w:spacing w:before="240"/>
              <w:rPr>
                <w:rFonts w:cs="Segoe UI"/>
                <w:i/>
                <w:color w:val="000000" w:themeColor="text1"/>
                <w:szCs w:val="22"/>
              </w:rPr>
            </w:pPr>
            <w:r w:rsidRPr="00B06FB7">
              <w:rPr>
                <w:rFonts w:cs="Segoe UI"/>
                <w:i/>
                <w:color w:val="000000" w:themeColor="text1"/>
                <w:szCs w:val="22"/>
              </w:rPr>
              <w:t>•</w:t>
            </w:r>
            <w:r w:rsidRPr="00B06FB7">
              <w:rPr>
                <w:rFonts w:cs="Segoe UI"/>
                <w:i/>
                <w:color w:val="000000" w:themeColor="text1"/>
                <w:szCs w:val="22"/>
              </w:rPr>
              <w:tab/>
              <w:t>doklady, z nichž bude vyplývat splnění požadavků zadavatele na vzdělání či odbornou způsobilost (příslušný doklad o vzdělání / osvědčení / oprávnění, je-li níže vyžadováno).</w:t>
            </w:r>
          </w:p>
          <w:p w14:paraId="3A10C5B6" w14:textId="77777777" w:rsidR="00206964" w:rsidRPr="00B06FB7" w:rsidRDefault="00206964" w:rsidP="00B06FB7">
            <w:pPr>
              <w:tabs>
                <w:tab w:val="left" w:pos="638"/>
              </w:tabs>
              <w:spacing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Dodavatel předloží doklady o odborné kvalifikaci pro následující osoby:</w:t>
            </w:r>
          </w:p>
          <w:p w14:paraId="307D9C81" w14:textId="69FEEE36" w:rsidR="00206964" w:rsidRPr="00B06FB7" w:rsidRDefault="00206964" w:rsidP="00B06FB7">
            <w:pPr>
              <w:pStyle w:val="Textkomente"/>
              <w:keepNext/>
              <w:keepLines/>
              <w:numPr>
                <w:ilvl w:val="0"/>
                <w:numId w:val="32"/>
              </w:numPr>
              <w:spacing w:before="120" w:after="120"/>
              <w:rPr>
                <w:rFonts w:cs="Segoe UI"/>
                <w:b/>
                <w:bCs/>
                <w:i/>
                <w:szCs w:val="22"/>
                <w:u w:val="single"/>
              </w:rPr>
            </w:pPr>
            <w:r w:rsidRPr="00B06FB7">
              <w:rPr>
                <w:rFonts w:cs="Segoe UI"/>
                <w:b/>
                <w:i/>
                <w:szCs w:val="22"/>
                <w:u w:val="single"/>
              </w:rPr>
              <w:t>Geodet</w:t>
            </w:r>
            <w:r w:rsidR="00124103">
              <w:rPr>
                <w:rFonts w:cs="Segoe UI"/>
                <w:b/>
                <w:i/>
                <w:szCs w:val="22"/>
                <w:u w:val="single"/>
              </w:rPr>
              <w:t>/důlní měřič</w:t>
            </w:r>
            <w:r w:rsidRPr="00B06FB7">
              <w:rPr>
                <w:rFonts w:cs="Segoe UI"/>
                <w:b/>
                <w:bCs/>
                <w:i/>
                <w:szCs w:val="22"/>
                <w:u w:val="single"/>
              </w:rPr>
              <w:t xml:space="preserve"> </w:t>
            </w:r>
          </w:p>
          <w:p w14:paraId="5DE9BBFB" w14:textId="77777777" w:rsidR="00206964" w:rsidRPr="00B06FB7" w:rsidRDefault="00206964" w:rsidP="00B06FB7">
            <w:pPr>
              <w:tabs>
                <w:tab w:val="left" w:pos="355"/>
              </w:tabs>
              <w:spacing w:after="0"/>
              <w:rPr>
                <w:rFonts w:cs="Segoe UI"/>
                <w:b/>
                <w:i/>
                <w:iCs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t xml:space="preserve">tato osoba musí mít: </w:t>
            </w:r>
          </w:p>
          <w:p w14:paraId="6ADD7215" w14:textId="77777777" w:rsidR="00206964" w:rsidRPr="00B06FB7" w:rsidRDefault="00206964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lastRenderedPageBreak/>
              <w:t xml:space="preserve">vysokoškolské vzdělání min. magisterského stupně v oblasti zeměměřictví nebo </w:t>
            </w:r>
            <w:proofErr w:type="spellStart"/>
            <w:r w:rsidRPr="00B06FB7">
              <w:rPr>
                <w:rFonts w:cs="Segoe UI"/>
                <w:i/>
                <w:iCs/>
                <w:szCs w:val="22"/>
              </w:rPr>
              <w:t>geomatematika</w:t>
            </w:r>
            <w:proofErr w:type="spellEnd"/>
            <w:r w:rsidRPr="00B06FB7">
              <w:rPr>
                <w:rFonts w:cs="Segoe UI"/>
                <w:i/>
                <w:iCs/>
                <w:szCs w:val="22"/>
              </w:rPr>
              <w:t xml:space="preserve"> nebo geoinformatika nebo geografie anebo kartografie;</w:t>
            </w:r>
          </w:p>
          <w:p w14:paraId="4C6E9108" w14:textId="77777777" w:rsidR="00206964" w:rsidRPr="00B06FB7" w:rsidRDefault="00206964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Cs/>
                <w:i/>
                <w:szCs w:val="22"/>
              </w:rPr>
              <w:t xml:space="preserve">odbornou kvalifikaci, tj. praxi v oboru specializace </w:t>
            </w:r>
            <w:r w:rsidRPr="00B06FB7">
              <w:rPr>
                <w:rFonts w:cs="Segoe UI"/>
                <w:i/>
                <w:szCs w:val="22"/>
              </w:rPr>
              <w:t xml:space="preserve">spočívající ve tvorbě </w:t>
            </w:r>
            <w:r w:rsidRPr="00B06FB7">
              <w:rPr>
                <w:rFonts w:cs="Segoe UI"/>
                <w:i/>
                <w:iCs/>
                <w:color w:val="000000"/>
                <w:szCs w:val="22"/>
              </w:rPr>
              <w:t>geodetických zaměření</w:t>
            </w:r>
            <w:r w:rsidRPr="00B06FB7">
              <w:rPr>
                <w:rFonts w:cs="Segoe UI"/>
                <w:color w:val="000000"/>
                <w:szCs w:val="22"/>
              </w:rPr>
              <w:t xml:space="preserve">, </w:t>
            </w:r>
            <w:r w:rsidRPr="00B06FB7">
              <w:rPr>
                <w:rFonts w:cs="Segoe UI"/>
                <w:i/>
                <w:iCs/>
                <w:color w:val="000000"/>
                <w:szCs w:val="22"/>
              </w:rPr>
              <w:t xml:space="preserve">plánu skutečného provedení a transformací do elektronické podoby GIS nebo DGN nebo DXF, </w:t>
            </w:r>
            <w:r w:rsidRPr="00B06FB7">
              <w:rPr>
                <w:rFonts w:cs="Segoe UI"/>
                <w:i/>
                <w:color w:val="000000"/>
                <w:szCs w:val="22"/>
              </w:rPr>
              <w:t>a to</w:t>
            </w:r>
            <w:r w:rsidRPr="00B06FB7">
              <w:rPr>
                <w:rFonts w:cs="Segoe UI"/>
                <w:bCs/>
                <w:i/>
                <w:szCs w:val="22"/>
              </w:rPr>
              <w:t xml:space="preserve"> v rozsahu min. 3 let za období posledních 10 let předcházejících zahájení zadávacího řízení (v rámci profesního životopisu dané osoby uvede účastník délku praxe navržené osoby, která zahrnuje shora uvedené činnost, v jednotkách let a měsíců; účastník může konkretizovat i vybrané projekty, které v rámci své odbornosti navržená osoba realizovala, avšak zadavatel upozorňuje, že tyto projekty nemohou být uznány pro účely hodnocení nabídek dle čl. 10 zadávací dokumentace v rámci kritéria hodnocení „</w:t>
            </w:r>
            <w:r w:rsidRPr="00B06FB7">
              <w:rPr>
                <w:rFonts w:cs="Segoe UI"/>
                <w:szCs w:val="22"/>
              </w:rPr>
              <w:t xml:space="preserve">Zkušenosti realizačního týmu“).  </w:t>
            </w:r>
            <w:r w:rsidRPr="00B06FB7">
              <w:rPr>
                <w:rFonts w:cs="Segoe UI"/>
                <w:bCs/>
                <w:i/>
                <w:szCs w:val="22"/>
              </w:rPr>
              <w:t xml:space="preserve">  </w:t>
            </w:r>
          </w:p>
          <w:p w14:paraId="48BEAE0E" w14:textId="31204569" w:rsidR="00206964" w:rsidRPr="00B06FB7" w:rsidRDefault="00206964" w:rsidP="00B06FB7">
            <w:pPr>
              <w:pStyle w:val="Textkomente"/>
              <w:keepNext/>
              <w:keepLines/>
              <w:numPr>
                <w:ilvl w:val="0"/>
                <w:numId w:val="32"/>
              </w:numPr>
              <w:spacing w:before="120" w:after="120"/>
              <w:rPr>
                <w:rFonts w:cs="Segoe UI"/>
                <w:b/>
                <w:i/>
                <w:szCs w:val="22"/>
                <w:u w:val="single"/>
              </w:rPr>
            </w:pPr>
            <w:r w:rsidRPr="00B06FB7">
              <w:rPr>
                <w:rFonts w:cs="Segoe UI"/>
                <w:b/>
                <w:i/>
                <w:szCs w:val="22"/>
                <w:u w:val="single"/>
              </w:rPr>
              <w:t>Geofyzik</w:t>
            </w:r>
            <w:r w:rsidR="009432B2">
              <w:rPr>
                <w:rFonts w:cs="Segoe UI"/>
                <w:b/>
                <w:i/>
                <w:szCs w:val="22"/>
                <w:u w:val="single"/>
              </w:rPr>
              <w:t>/</w:t>
            </w:r>
            <w:r w:rsidR="00124103">
              <w:rPr>
                <w:rFonts w:cs="Segoe UI"/>
                <w:b/>
                <w:i/>
                <w:szCs w:val="22"/>
                <w:u w:val="single"/>
              </w:rPr>
              <w:t>Geotechnik</w:t>
            </w:r>
            <w:r w:rsidRPr="00B06FB7">
              <w:rPr>
                <w:rFonts w:cs="Segoe UI"/>
                <w:b/>
                <w:i/>
                <w:szCs w:val="22"/>
                <w:u w:val="single"/>
              </w:rPr>
              <w:t>:</w:t>
            </w:r>
          </w:p>
          <w:p w14:paraId="56283A3B" w14:textId="77777777" w:rsidR="00206964" w:rsidRPr="00B06FB7" w:rsidRDefault="00206964" w:rsidP="00B06FB7">
            <w:pPr>
              <w:tabs>
                <w:tab w:val="left" w:pos="355"/>
              </w:tabs>
              <w:spacing w:after="0"/>
              <w:rPr>
                <w:rFonts w:cs="Segoe UI"/>
                <w:b/>
                <w:i/>
                <w:iCs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t xml:space="preserve">tato osoba musí mít: </w:t>
            </w:r>
          </w:p>
          <w:p w14:paraId="604EDFE5" w14:textId="77777777" w:rsidR="00206964" w:rsidRPr="00B06FB7" w:rsidRDefault="00206964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b/>
                <w:i/>
                <w:szCs w:val="22"/>
                <w:u w:val="single"/>
              </w:rPr>
            </w:pPr>
            <w:r w:rsidRPr="00B06FB7">
              <w:rPr>
                <w:rFonts w:cs="Segoe UI"/>
                <w:i/>
                <w:szCs w:val="22"/>
              </w:rPr>
              <w:t>vysokoškolské</w:t>
            </w:r>
            <w:r w:rsidRPr="00B06FB7">
              <w:rPr>
                <w:rFonts w:cs="Segoe UI"/>
                <w:i/>
                <w:iCs/>
                <w:szCs w:val="22"/>
              </w:rPr>
              <w:t xml:space="preserve"> vzdělání min. magisterského stupně v oblasti fyzika nebo geologie anebo matematika;</w:t>
            </w:r>
          </w:p>
          <w:p w14:paraId="4CF034B3" w14:textId="77777777" w:rsidR="00206964" w:rsidRPr="00B06FB7" w:rsidRDefault="00206964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b/>
                <w:i/>
                <w:szCs w:val="22"/>
                <w:u w:val="single"/>
              </w:rPr>
            </w:pPr>
            <w:r w:rsidRPr="00B06FB7">
              <w:rPr>
                <w:rFonts w:cs="Segoe UI"/>
                <w:bCs/>
                <w:i/>
                <w:szCs w:val="22"/>
              </w:rPr>
              <w:t xml:space="preserve">odbornou kvalifikaci, tj. praxi v oboru specializace spočívající ve </w:t>
            </w:r>
            <w:r w:rsidRPr="00B06FB7">
              <w:rPr>
                <w:rFonts w:cs="Segoe UI"/>
                <w:bCs/>
                <w:i/>
                <w:szCs w:val="22"/>
              </w:rPr>
              <w:lastRenderedPageBreak/>
              <w:t xml:space="preserve">zkušenostech s aplikovanou geofyzikou,  </w:t>
            </w:r>
            <w:r w:rsidRPr="00B06FB7">
              <w:rPr>
                <w:rFonts w:cs="Segoe UI"/>
                <w:i/>
                <w:color w:val="000000"/>
                <w:szCs w:val="22"/>
              </w:rPr>
              <w:t>a to</w:t>
            </w:r>
            <w:r w:rsidRPr="00B06FB7">
              <w:rPr>
                <w:rFonts w:cs="Segoe UI"/>
                <w:bCs/>
                <w:i/>
                <w:szCs w:val="22"/>
              </w:rPr>
              <w:t xml:space="preserve"> v rozsahu min. 3 let za období posledních 10 let předcházejících zahájení zadávacího řízení </w:t>
            </w:r>
            <w:r w:rsidRPr="00B06FB7">
              <w:rPr>
                <w:rFonts w:cs="Segoe UI"/>
                <w:i/>
                <w:iCs/>
                <w:szCs w:val="22"/>
              </w:rPr>
              <w:t>(tato praxe musí vyplynout/být ověřitelná z údajů v profesním životopisu, kdy v každém příslušném roce dokládané praxe musela osoba vykázat potřebnými údaji alespoň jednu zkušenost v požadované oblasti; jedna zkušenost může být započítána i v rámci dvou (i více) let, pokud plnění v kalendářním roce trvalo alespoň po dobu 3 měsíců).</w:t>
            </w:r>
          </w:p>
          <w:p w14:paraId="36228F12" w14:textId="77777777" w:rsidR="00206964" w:rsidRPr="00B06FB7" w:rsidRDefault="00206964" w:rsidP="00B06FB7">
            <w:pPr>
              <w:pStyle w:val="Textkomente"/>
              <w:keepNext/>
              <w:keepLines/>
              <w:numPr>
                <w:ilvl w:val="0"/>
                <w:numId w:val="32"/>
              </w:numPr>
              <w:spacing w:before="120" w:after="120"/>
              <w:rPr>
                <w:rFonts w:cs="Segoe UI"/>
                <w:b/>
                <w:i/>
                <w:szCs w:val="22"/>
                <w:u w:val="single"/>
              </w:rPr>
            </w:pPr>
            <w:r w:rsidRPr="00B06FB7">
              <w:rPr>
                <w:rFonts w:cs="Segoe UI"/>
                <w:b/>
                <w:i/>
                <w:szCs w:val="22"/>
                <w:u w:val="single"/>
              </w:rPr>
              <w:t xml:space="preserve">Specialista na mapování </w:t>
            </w:r>
            <w:r w:rsidRPr="00B06FB7">
              <w:rPr>
                <w:rFonts w:cs="Segoe UI"/>
                <w:bCs/>
                <w:i/>
                <w:szCs w:val="22"/>
                <w:u w:val="single"/>
              </w:rPr>
              <w:t>(jenž bude odpovědný za navržení, odvození a implementaci algoritmů pro identifikaci správné prostorové polohy v reálném čase):</w:t>
            </w:r>
          </w:p>
          <w:p w14:paraId="66D7696C" w14:textId="77777777" w:rsidR="00206964" w:rsidRPr="00B06FB7" w:rsidRDefault="00206964" w:rsidP="00B06FB7">
            <w:pPr>
              <w:tabs>
                <w:tab w:val="left" w:pos="355"/>
              </w:tabs>
              <w:spacing w:after="0"/>
              <w:rPr>
                <w:rFonts w:cs="Segoe UI"/>
                <w:b/>
                <w:i/>
                <w:iCs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t xml:space="preserve">tato osoba musí mít: </w:t>
            </w:r>
          </w:p>
          <w:p w14:paraId="75A32219" w14:textId="77777777" w:rsidR="00206964" w:rsidRPr="00B06FB7" w:rsidRDefault="00206964" w:rsidP="00B06FB7">
            <w:pPr>
              <w:pStyle w:val="Normal7"/>
              <w:widowControl w:val="0"/>
              <w:rPr>
                <w:rFonts w:cs="Segoe UI"/>
                <w:i/>
                <w:iCs/>
                <w:szCs w:val="22"/>
              </w:rPr>
            </w:pPr>
            <w:r w:rsidRPr="00B06FB7">
              <w:rPr>
                <w:rFonts w:cs="Segoe UI"/>
                <w:bCs/>
                <w:i/>
                <w:szCs w:val="22"/>
              </w:rPr>
              <w:t>odbornou kvalifikaci, tj. praxi v oboru specializace spočívající ve v</w:t>
            </w:r>
            <w:r w:rsidRPr="00B06FB7">
              <w:rPr>
                <w:rFonts w:cs="Segoe UI"/>
                <w:i/>
                <w:color w:val="000000"/>
                <w:szCs w:val="22"/>
              </w:rPr>
              <w:t>ýzkumu, vývoji nebo implementaci algoritmů pro řešení mapování území různých měřítek, a to</w:t>
            </w:r>
            <w:r w:rsidRPr="00B06FB7">
              <w:rPr>
                <w:rFonts w:cs="Segoe UI"/>
                <w:bCs/>
                <w:i/>
                <w:szCs w:val="22"/>
              </w:rPr>
              <w:t xml:space="preserve"> v rozsahu min. 3 let za období posledních 7 let předcházejících zahájení zadávacího řízení </w:t>
            </w:r>
            <w:r w:rsidRPr="00B06FB7">
              <w:rPr>
                <w:rFonts w:cs="Segoe UI"/>
                <w:i/>
                <w:iCs/>
                <w:szCs w:val="22"/>
              </w:rPr>
              <w:t>(tato praxe musí vyplynout/být ověřitelná z údajů v profesním životopisu, kdy v každém příslušném roce dokládané praxe musela osoba vykázat potřebnými údaji alespoň jednu zkušenost v požadované oblasti; jedna zkušenost může být započítána i v rámci dvou (i více) let, pokud plnění v kalendářním roce trvalo alespoň po dobu 3 měsíců).</w:t>
            </w:r>
          </w:p>
          <w:p w14:paraId="1F46C75A" w14:textId="77777777" w:rsidR="004C05E5" w:rsidRPr="00B06FB7" w:rsidRDefault="004C05E5" w:rsidP="00B06FB7">
            <w:pPr>
              <w:pStyle w:val="Textkomente"/>
              <w:keepNext/>
              <w:keepLines/>
              <w:numPr>
                <w:ilvl w:val="0"/>
                <w:numId w:val="32"/>
              </w:numPr>
              <w:spacing w:before="120"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/>
                <w:i/>
                <w:szCs w:val="22"/>
                <w:u w:val="single"/>
              </w:rPr>
              <w:lastRenderedPageBreak/>
              <w:t>UAV operátor / UAV pilot:</w:t>
            </w:r>
          </w:p>
          <w:p w14:paraId="795A9611" w14:textId="48975A7A" w:rsidR="004C05E5" w:rsidRPr="00B06FB7" w:rsidRDefault="004C05E5" w:rsidP="00B06FB7">
            <w:pPr>
              <w:tabs>
                <w:tab w:val="left" w:pos="355"/>
              </w:tabs>
              <w:spacing w:after="0"/>
              <w:rPr>
                <w:rFonts w:cs="Segoe UI"/>
                <w:b/>
                <w:i/>
                <w:iCs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t xml:space="preserve">tato osoba musí mít: </w:t>
            </w:r>
          </w:p>
          <w:p w14:paraId="233C0A3B" w14:textId="77777777" w:rsidR="004C05E5" w:rsidRPr="00B06FB7" w:rsidRDefault="004C05E5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iCs/>
                <w:szCs w:val="22"/>
              </w:rPr>
              <w:t>platnou licenci UAV pilota (tj. oprávnění k provozování bezpilotních prostředků,</w:t>
            </w:r>
            <w:r w:rsidRPr="00B06FB7">
              <w:rPr>
                <w:rFonts w:cs="Segoe UI"/>
                <w:b/>
                <w:bCs/>
                <w:i/>
                <w:iCs/>
                <w:szCs w:val="22"/>
              </w:rPr>
              <w:t xml:space="preserve"> </w:t>
            </w:r>
            <w:r w:rsidRPr="00B06FB7">
              <w:rPr>
                <w:rFonts w:cs="Segoe UI"/>
                <w:i/>
                <w:iCs/>
                <w:szCs w:val="22"/>
              </w:rPr>
              <w:t xml:space="preserve">tzv. </w:t>
            </w:r>
            <w:proofErr w:type="spellStart"/>
            <w:r w:rsidRPr="00B06FB7">
              <w:rPr>
                <w:rFonts w:cs="Segoe UI"/>
                <w:i/>
                <w:iCs/>
                <w:szCs w:val="22"/>
              </w:rPr>
              <w:t>unmanned</w:t>
            </w:r>
            <w:proofErr w:type="spellEnd"/>
            <w:r w:rsidRPr="00B06FB7">
              <w:rPr>
                <w:rFonts w:cs="Segoe UI"/>
                <w:i/>
                <w:iCs/>
                <w:szCs w:val="22"/>
              </w:rPr>
              <w:t xml:space="preserve"> </w:t>
            </w:r>
            <w:proofErr w:type="spellStart"/>
            <w:r w:rsidRPr="00B06FB7">
              <w:rPr>
                <w:rFonts w:cs="Segoe UI"/>
                <w:i/>
                <w:iCs/>
                <w:szCs w:val="22"/>
              </w:rPr>
              <w:t>aerial</w:t>
            </w:r>
            <w:proofErr w:type="spellEnd"/>
            <w:r w:rsidRPr="00B06FB7">
              <w:rPr>
                <w:rFonts w:cs="Segoe UI"/>
                <w:i/>
                <w:iCs/>
                <w:szCs w:val="22"/>
              </w:rPr>
              <w:t xml:space="preserve"> </w:t>
            </w:r>
            <w:proofErr w:type="spellStart"/>
            <w:r w:rsidRPr="00B06FB7">
              <w:rPr>
                <w:rFonts w:cs="Segoe UI"/>
                <w:i/>
                <w:iCs/>
                <w:szCs w:val="22"/>
              </w:rPr>
              <w:t>vehicles</w:t>
            </w:r>
            <w:proofErr w:type="spellEnd"/>
            <w:r w:rsidRPr="00B06FB7">
              <w:rPr>
                <w:rFonts w:cs="Segoe UI"/>
                <w:i/>
                <w:iCs/>
                <w:szCs w:val="22"/>
              </w:rPr>
              <w:t xml:space="preserve"> – UAV); </w:t>
            </w:r>
          </w:p>
          <w:p w14:paraId="51613D3E" w14:textId="77777777" w:rsidR="004C05E5" w:rsidRPr="00B06FB7" w:rsidRDefault="004C05E5" w:rsidP="00B06FB7">
            <w:pPr>
              <w:numPr>
                <w:ilvl w:val="0"/>
                <w:numId w:val="24"/>
              </w:numPr>
              <w:tabs>
                <w:tab w:val="left" w:pos="355"/>
              </w:tabs>
              <w:spacing w:before="120" w:after="120"/>
              <w:ind w:left="355" w:hanging="284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bCs/>
                <w:i/>
                <w:szCs w:val="22"/>
              </w:rPr>
              <w:t>odbornou kvalifikaci, tj. praxi, jež zahrnovala následující činnosti:</w:t>
            </w:r>
          </w:p>
          <w:p w14:paraId="1A775C20" w14:textId="2D0B76C3" w:rsidR="004C05E5" w:rsidRPr="00B06FB7" w:rsidRDefault="004C05E5" w:rsidP="00B06FB7">
            <w:pPr>
              <w:pStyle w:val="Odstavecseseznamem"/>
              <w:numPr>
                <w:ilvl w:val="0"/>
                <w:numId w:val="29"/>
              </w:numPr>
              <w:tabs>
                <w:tab w:val="left" w:pos="355"/>
              </w:tabs>
              <w:spacing w:before="120"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color w:val="000000"/>
                <w:szCs w:val="22"/>
              </w:rPr>
              <w:t>létání s UAV kategorie A1</w:t>
            </w:r>
            <w:r w:rsidR="002B5635" w:rsidRPr="00B06FB7">
              <w:rPr>
                <w:rFonts w:cs="Segoe UI"/>
                <w:i/>
                <w:color w:val="000000"/>
                <w:szCs w:val="22"/>
              </w:rPr>
              <w:t xml:space="preserve"> nebo</w:t>
            </w:r>
            <w:r w:rsidRPr="00B06FB7">
              <w:rPr>
                <w:rFonts w:cs="Segoe UI"/>
                <w:i/>
                <w:color w:val="000000"/>
                <w:szCs w:val="22"/>
              </w:rPr>
              <w:t xml:space="preserve">, A2, </w:t>
            </w:r>
            <w:r w:rsidR="002B5635" w:rsidRPr="00B06FB7">
              <w:rPr>
                <w:rFonts w:cs="Segoe UI"/>
                <w:i/>
                <w:color w:val="000000"/>
                <w:szCs w:val="22"/>
              </w:rPr>
              <w:t xml:space="preserve">anebo </w:t>
            </w:r>
            <w:r w:rsidRPr="00B06FB7">
              <w:rPr>
                <w:rFonts w:cs="Segoe UI"/>
                <w:i/>
                <w:color w:val="000000"/>
                <w:szCs w:val="22"/>
              </w:rPr>
              <w:t>A3;</w:t>
            </w:r>
          </w:p>
          <w:p w14:paraId="701600FA" w14:textId="77777777" w:rsidR="004C05E5" w:rsidRPr="00B06FB7" w:rsidRDefault="004C05E5" w:rsidP="00B06FB7">
            <w:pPr>
              <w:pStyle w:val="Odstavecseseznamem"/>
              <w:numPr>
                <w:ilvl w:val="0"/>
                <w:numId w:val="29"/>
              </w:numPr>
              <w:tabs>
                <w:tab w:val="left" w:pos="355"/>
              </w:tabs>
              <w:spacing w:before="120"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 xml:space="preserve">zpracování dat z leteckého snímkování </w:t>
            </w:r>
            <w:r w:rsidRPr="00B06FB7">
              <w:rPr>
                <w:rFonts w:cs="Segoe UI"/>
                <w:i/>
                <w:iCs/>
                <w:szCs w:val="22"/>
              </w:rPr>
              <w:t>metodami letecké fotogrammetrie;</w:t>
            </w:r>
          </w:p>
          <w:p w14:paraId="1730705B" w14:textId="77777777" w:rsidR="004C05E5" w:rsidRPr="00B06FB7" w:rsidRDefault="004C05E5" w:rsidP="00B06FB7">
            <w:pPr>
              <w:pStyle w:val="Odstavecseseznamem"/>
              <w:numPr>
                <w:ilvl w:val="0"/>
                <w:numId w:val="29"/>
              </w:numPr>
              <w:tabs>
                <w:tab w:val="left" w:pos="355"/>
              </w:tabs>
              <w:spacing w:before="120" w:after="120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szCs w:val="22"/>
              </w:rPr>
              <w:t>měření metodou LIDAR (tj. metoda dálkového měření vzdálenosti na základě výpočtu doby šíření pulsu laserového paprsku odraženého od snímaného objekt);</w:t>
            </w:r>
          </w:p>
          <w:p w14:paraId="45DFB02B" w14:textId="77777777" w:rsidR="004C05E5" w:rsidRPr="00B06FB7" w:rsidRDefault="004C05E5" w:rsidP="00B06FB7">
            <w:pPr>
              <w:pStyle w:val="Normal7"/>
              <w:widowControl w:val="0"/>
              <w:ind w:left="354"/>
              <w:rPr>
                <w:rFonts w:cs="Segoe UI"/>
                <w:i/>
                <w:szCs w:val="22"/>
              </w:rPr>
            </w:pPr>
            <w:r w:rsidRPr="00B06FB7">
              <w:rPr>
                <w:rFonts w:cs="Segoe UI"/>
                <w:i/>
                <w:color w:val="000000"/>
                <w:szCs w:val="22"/>
              </w:rPr>
              <w:t xml:space="preserve">a to </w:t>
            </w:r>
            <w:r w:rsidRPr="00B06FB7">
              <w:rPr>
                <w:rFonts w:cs="Segoe UI"/>
                <w:bCs/>
                <w:i/>
                <w:szCs w:val="22"/>
              </w:rPr>
              <w:t>za období posledních 7 let předcházejících zahájení zadávacího řízení</w:t>
            </w:r>
            <w:r w:rsidRPr="00B06FB7">
              <w:rPr>
                <w:rFonts w:cs="Segoe UI"/>
                <w:i/>
                <w:color w:val="000000"/>
                <w:szCs w:val="22"/>
              </w:rPr>
              <w:t xml:space="preserve"> </w:t>
            </w:r>
            <w:r w:rsidRPr="00B06FB7">
              <w:rPr>
                <w:rFonts w:cs="Segoe UI"/>
                <w:i/>
                <w:szCs w:val="22"/>
              </w:rPr>
              <w:t>(tato praxe musí vyplynout/být ověřitelná z údajů v profesním životopisu).</w:t>
            </w:r>
          </w:p>
          <w:p w14:paraId="03C25D99" w14:textId="77777777" w:rsidR="001A278B" w:rsidRPr="00AB57F3" w:rsidRDefault="001A278B" w:rsidP="001A278B">
            <w:pPr>
              <w:pStyle w:val="Normal7"/>
              <w:widowControl w:val="0"/>
              <w:rPr>
                <w:ins w:id="79" w:author="Eliška Nedomová" w:date="2025-11-11T15:21:00Z" w16du:dateUtc="2025-11-11T14:21:00Z"/>
                <w:rFonts w:cs="Segoe UI"/>
                <w:i/>
                <w:iCs/>
                <w:color w:val="000000" w:themeColor="text1"/>
                <w:szCs w:val="22"/>
              </w:rPr>
            </w:pPr>
            <w:ins w:id="80" w:author="Eliška Nedomová" w:date="2025-11-11T15:21:00Z" w16du:dateUtc="2025-11-11T14:21:00Z">
              <w:r w:rsidRPr="001A278B">
                <w:rPr>
                  <w:rFonts w:cs="Segoe UI"/>
                  <w:i/>
                  <w:color w:val="000000" w:themeColor="text1"/>
                  <w:szCs w:val="22"/>
                  <w:u w:val="single"/>
                </w:rPr>
                <w:t>Uvedené požadavky na praxi může účastník prokázat prostřednictvím jedné osoby, anebo dvou osob.</w:t>
              </w:r>
              <w:r>
                <w:rPr>
                  <w:rFonts w:cs="Segoe UI"/>
                  <w:i/>
                  <w:color w:val="000000" w:themeColor="text1"/>
                  <w:szCs w:val="22"/>
                </w:rPr>
                <w:t xml:space="preserve"> </w:t>
              </w:r>
              <w:r>
                <w:rPr>
                  <w:rFonts w:cs="Segoe UI"/>
                  <w:i/>
                  <w:iCs/>
                  <w:color w:val="000000" w:themeColor="text1"/>
                  <w:szCs w:val="22"/>
                </w:rPr>
                <w:t xml:space="preserve">V takovém případě </w:t>
              </w:r>
              <w:r>
                <w:rPr>
                  <w:rFonts w:cs="Segoe UI"/>
                  <w:b/>
                  <w:bCs/>
                  <w:i/>
                  <w:iCs/>
                  <w:color w:val="000000" w:themeColor="text1"/>
                  <w:szCs w:val="22"/>
                </w:rPr>
                <w:t xml:space="preserve">jedna fyzická osoba </w:t>
              </w:r>
              <w:r>
                <w:rPr>
                  <w:rFonts w:cs="Segoe UI"/>
                  <w:i/>
                  <w:iCs/>
                  <w:color w:val="000000" w:themeColor="text1"/>
                  <w:szCs w:val="22"/>
                </w:rPr>
                <w:t xml:space="preserve">musí </w:t>
              </w:r>
              <w:r w:rsidRPr="00A3695D">
                <w:rPr>
                  <w:rFonts w:cs="Segoe UI"/>
                  <w:i/>
                  <w:iCs/>
                  <w:color w:val="000000" w:themeColor="text1"/>
                  <w:szCs w:val="22"/>
                </w:rPr>
                <w:t>mít</w:t>
              </w:r>
              <w:r>
                <w:rPr>
                  <w:rFonts w:cs="Segoe UI"/>
                  <w:b/>
                  <w:bCs/>
                  <w:i/>
                  <w:iCs/>
                  <w:color w:val="000000" w:themeColor="text1"/>
                  <w:szCs w:val="22"/>
                </w:rPr>
                <w:t xml:space="preserve"> </w:t>
              </w:r>
              <w:r>
                <w:rPr>
                  <w:rFonts w:cs="Segoe UI"/>
                  <w:i/>
                  <w:iCs/>
                  <w:color w:val="000000" w:themeColor="text1"/>
                  <w:szCs w:val="22"/>
                </w:rPr>
                <w:t xml:space="preserve">odbornou kvalifikaci, tj. praxi, jež zahrnuje </w:t>
              </w:r>
              <w:r w:rsidRPr="00B06FB7">
                <w:rPr>
                  <w:rFonts w:cs="Segoe UI"/>
                  <w:i/>
                  <w:szCs w:val="22"/>
                </w:rPr>
                <w:t xml:space="preserve">zpracování dat z leteckého snímkování </w:t>
              </w:r>
              <w:r w:rsidRPr="00B06FB7">
                <w:rPr>
                  <w:rFonts w:cs="Segoe UI"/>
                  <w:i/>
                  <w:iCs/>
                  <w:szCs w:val="22"/>
                </w:rPr>
                <w:t>metodami letecké fotogrammetrie</w:t>
              </w:r>
              <w:r>
                <w:rPr>
                  <w:rFonts w:cs="Segoe UI"/>
                  <w:i/>
                  <w:iCs/>
                  <w:szCs w:val="22"/>
                </w:rPr>
                <w:t xml:space="preserve">, </w:t>
              </w:r>
              <w:r>
                <w:rPr>
                  <w:rFonts w:cs="Segoe UI"/>
                  <w:b/>
                  <w:bCs/>
                  <w:i/>
                  <w:iCs/>
                  <w:szCs w:val="22"/>
                </w:rPr>
                <w:t>a druhá fyzická osoba</w:t>
              </w:r>
              <w:r>
                <w:rPr>
                  <w:rFonts w:cs="Segoe UI"/>
                  <w:i/>
                  <w:iCs/>
                  <w:szCs w:val="22"/>
                </w:rPr>
                <w:t xml:space="preserve"> musí mít </w:t>
              </w:r>
              <w:r>
                <w:rPr>
                  <w:rFonts w:cs="Segoe UI"/>
                  <w:i/>
                  <w:iCs/>
                  <w:color w:val="000000" w:themeColor="text1"/>
                  <w:szCs w:val="22"/>
                </w:rPr>
                <w:t>odbornou kvalifikaci, tj. praxi, jež zahrnuje</w:t>
              </w:r>
              <w:r w:rsidRPr="00B06FB7">
                <w:rPr>
                  <w:rFonts w:cs="Segoe UI"/>
                  <w:i/>
                  <w:szCs w:val="22"/>
                </w:rPr>
                <w:t xml:space="preserve"> měření metodou LIDAR (tj. metoda dálkového měření vzdálenosti na základě výpočtu doby šíření pulsu laserového paprsku odraženého od snímaného objekt)</w:t>
              </w:r>
              <w:r>
                <w:rPr>
                  <w:rFonts w:cs="Segoe UI"/>
                  <w:i/>
                  <w:szCs w:val="22"/>
                </w:rPr>
                <w:t xml:space="preserve">. Ostatní shora uvedené kvalifikační požadavky </w:t>
              </w:r>
              <w:r>
                <w:rPr>
                  <w:rFonts w:cs="Segoe UI"/>
                  <w:i/>
                  <w:szCs w:val="22"/>
                </w:rPr>
                <w:lastRenderedPageBreak/>
                <w:t>zadavatele musí být doloženy ke každé z uvedených osob.</w:t>
              </w:r>
            </w:ins>
          </w:p>
          <w:p w14:paraId="2B4F4CDA" w14:textId="26CD90D9" w:rsidR="001A4C60" w:rsidRPr="00B06FB7" w:rsidRDefault="001A4C60" w:rsidP="00B06FB7">
            <w:pPr>
              <w:pStyle w:val="Normal7"/>
              <w:widowControl w:val="0"/>
              <w:rPr>
                <w:rFonts w:cs="Segoe UI"/>
                <w:i/>
                <w:color w:val="000000" w:themeColor="text1"/>
                <w:szCs w:val="22"/>
              </w:rPr>
            </w:pPr>
            <w:r w:rsidRPr="00B06FB7">
              <w:rPr>
                <w:rFonts w:cs="Segoe UI"/>
                <w:i/>
                <w:color w:val="000000" w:themeColor="text1"/>
                <w:szCs w:val="22"/>
              </w:rPr>
              <w:t xml:space="preserve">Zadavatel stanoví, že realizační tým, prostřednictvím kterého účastník prokazuje kvalifikaci, musí tvořit min. </w:t>
            </w:r>
            <w:r w:rsidR="009E7BD1" w:rsidRPr="00B06FB7">
              <w:rPr>
                <w:rFonts w:cs="Segoe UI"/>
                <w:i/>
                <w:color w:val="000000" w:themeColor="text1"/>
                <w:szCs w:val="22"/>
              </w:rPr>
              <w:t>4</w:t>
            </w:r>
            <w:r w:rsidRPr="00B06FB7">
              <w:rPr>
                <w:rFonts w:cs="Segoe UI"/>
                <w:i/>
                <w:color w:val="000000" w:themeColor="text1"/>
                <w:szCs w:val="22"/>
              </w:rPr>
              <w:t xml:space="preserve"> osob</w:t>
            </w:r>
            <w:r w:rsidR="009E7BD1" w:rsidRPr="00B06FB7">
              <w:rPr>
                <w:rFonts w:cs="Segoe UI"/>
                <w:i/>
                <w:color w:val="000000" w:themeColor="text1"/>
                <w:szCs w:val="22"/>
              </w:rPr>
              <w:t>y</w:t>
            </w:r>
            <w:r w:rsidRPr="00B06FB7">
              <w:rPr>
                <w:rFonts w:cs="Segoe UI"/>
                <w:i/>
                <w:color w:val="000000" w:themeColor="text1"/>
                <w:szCs w:val="22"/>
              </w:rPr>
              <w:t>, přičemž každá pozice musí být obsazena jiným členem týmu.</w:t>
            </w:r>
          </w:p>
        </w:tc>
      </w:tr>
    </w:tbl>
    <w:p w14:paraId="07A209DC" w14:textId="77777777" w:rsidR="00CD4B66" w:rsidRPr="00B06FB7" w:rsidRDefault="00CD4B66" w:rsidP="00B06FB7">
      <w:pPr>
        <w:rPr>
          <w:rFonts w:cs="Segoe UI"/>
          <w:iCs/>
          <w:szCs w:val="22"/>
          <w:highlight w:val="yellow"/>
        </w:rPr>
      </w:pPr>
    </w:p>
    <w:p w14:paraId="6E60DF76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81" w:name="_Toc451612667"/>
      <w:bookmarkStart w:id="82" w:name="_Toc199783104"/>
      <w:r w:rsidRPr="00B06FB7">
        <w:rPr>
          <w:rFonts w:cs="Segoe UI"/>
          <w:szCs w:val="22"/>
        </w:rPr>
        <w:t>SPOLEČNÁ USTANOVENÍ KE KVALIFIKACI</w:t>
      </w:r>
      <w:bookmarkEnd w:id="64"/>
      <w:bookmarkEnd w:id="81"/>
      <w:bookmarkEnd w:id="82"/>
    </w:p>
    <w:p w14:paraId="1569A7F5" w14:textId="77777777" w:rsidR="00CD4B66" w:rsidRPr="00B06FB7" w:rsidRDefault="00D86C20" w:rsidP="00B06FB7">
      <w:pPr>
        <w:pStyle w:val="Nadpis2"/>
        <w:ind w:left="992"/>
        <w:jc w:val="both"/>
        <w:rPr>
          <w:rFonts w:cs="Segoe UI"/>
          <w:szCs w:val="22"/>
        </w:rPr>
      </w:pPr>
      <w:r w:rsidRPr="00B06FB7">
        <w:rPr>
          <w:rFonts w:cs="Segoe UI"/>
          <w:szCs w:val="22"/>
        </w:rPr>
        <w:t>Pravost a jazyk dokladů prokazujících splnění kvalifikace ve lhůtě pro prokázání splnění kvalifikace</w:t>
      </w:r>
    </w:p>
    <w:p w14:paraId="115D1FAC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Dodavatel prokáže splnění kvalifikace ve všech případech doklady předloženými v prostých kopiích (např. v naskenované podobě). Zadavatel může pro účely zajištění řádného průběhu zadávacího řízení postupem podle § 46 odst. 1 ZZVZ požadovat předložení originálu dokladu anebo úředně ověřené kopie dokladu v elektronické podobě. Zadavatel v souladu s § 86 odst. 2 ZZVZ nepřipouští, aby účastník nahradil předložení dokladů ke kvalifikaci písemným čestným prohlášením.</w:t>
      </w:r>
    </w:p>
    <w:p w14:paraId="3C94CFC5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Povinnost předložit doklad může dodavatel splnit i odkazem na odpovídající informace vedené v informačním systému veřejné správy ve smyslu zákona č. 365/2000 Sb., o informačních systémech veřejné správy a o změně některých dalších zákonů, ve znění pozdějších předpisů, nebo v obdobném systému vedeném v jiném členském státu, který umožňuje neomezený dálkový přístup. Takový odkaz musí obsahovat internetovou adresu a údaje pro přihlášení a vyhledání požadované informace, jsou-li takové údaje nezbytné. V ČR jde zejména o </w:t>
      </w:r>
    </w:p>
    <w:p w14:paraId="33F37A94" w14:textId="77777777" w:rsidR="00CD4B66" w:rsidRPr="00B06FB7" w:rsidRDefault="00D86C20" w:rsidP="00B06FB7">
      <w:pPr>
        <w:pStyle w:val="Odstavecseseznamem"/>
        <w:numPr>
          <w:ilvl w:val="0"/>
          <w:numId w:val="19"/>
        </w:numPr>
        <w:spacing w:before="120" w:after="120"/>
        <w:ind w:left="1135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výpis z obchodního rejstříku, </w:t>
      </w:r>
    </w:p>
    <w:p w14:paraId="1EB25A95" w14:textId="77777777" w:rsidR="00CD4B66" w:rsidRPr="00B06FB7" w:rsidRDefault="00D86C20" w:rsidP="00B06FB7">
      <w:pPr>
        <w:pStyle w:val="Odstavecseseznamem"/>
        <w:numPr>
          <w:ilvl w:val="0"/>
          <w:numId w:val="19"/>
        </w:numPr>
        <w:spacing w:before="120" w:after="120"/>
        <w:ind w:left="1135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výpis z veřejné části živnostenského rejstříku nebo </w:t>
      </w:r>
    </w:p>
    <w:p w14:paraId="3B49BF4D" w14:textId="77777777" w:rsidR="00CD4B66" w:rsidRPr="00B06FB7" w:rsidRDefault="00D86C20" w:rsidP="00B06FB7">
      <w:pPr>
        <w:pStyle w:val="Odstavecseseznamem"/>
        <w:numPr>
          <w:ilvl w:val="0"/>
          <w:numId w:val="19"/>
        </w:numPr>
        <w:spacing w:before="120" w:after="120"/>
        <w:ind w:left="1135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výpis ze seznamu kvalifikovaných dodavatelů.</w:t>
      </w:r>
    </w:p>
    <w:p w14:paraId="173CB728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Dodavatel také může nahradit požadované doklady jednotným evropským osvědčením pro veřejné zakázky ve smyslu § 87 ZZVZ, a to pouze v rozsahu informací/dokladů, které z jednotného evropského osvědčení jednoznačně vyplývají a prokazují splnění daných podmínek způsobilosti anebo kvalifikace.</w:t>
      </w:r>
    </w:p>
    <w:p w14:paraId="0F4B2644" w14:textId="5898FB34" w:rsidR="00CD4B66" w:rsidRPr="00B06FB7" w:rsidRDefault="00806D29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>V případě dokumentů v jiném jazyce, než jaký zadavatel připustil pro podání nabídek (viz odst. 11.2 zadávací dokumentace),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 slovenském jazyce. Doklady o vzdělání (např. vysokoškolské diplomy) lze předkládat rovněž v latinském jazyce.</w:t>
      </w:r>
    </w:p>
    <w:p w14:paraId="5107C309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bookmarkStart w:id="83" w:name="_Ref519077635"/>
      <w:r w:rsidRPr="00B06FB7">
        <w:rPr>
          <w:rFonts w:cs="Segoe UI"/>
          <w:szCs w:val="22"/>
        </w:rPr>
        <w:t>Doklady předkládané vybraným dodavatelem</w:t>
      </w:r>
      <w:bookmarkEnd w:id="83"/>
    </w:p>
    <w:p w14:paraId="31D22349" w14:textId="120E6C4A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Zadavatel si od dodavatele, kterého identifikoval jako</w:t>
      </w:r>
      <w:r w:rsidRPr="00B06FB7">
        <w:rPr>
          <w:rFonts w:cs="Segoe UI"/>
          <w:b/>
          <w:szCs w:val="22"/>
        </w:rPr>
        <w:t xml:space="preserve"> vybraného dodavatele,</w:t>
      </w:r>
      <w:r w:rsidRPr="00B06FB7">
        <w:rPr>
          <w:rFonts w:cs="Segoe UI"/>
          <w:szCs w:val="22"/>
        </w:rPr>
        <w:t xml:space="preserve"> může vyžádat předložení originálů nebo ověřených kopií dokladů o kvalifikaci (všech, či jen některých), pokud již nebyly v této podobě v zadávacím řízení předloženy, a to v </w:t>
      </w:r>
      <w:r w:rsidRPr="00B06FB7">
        <w:rPr>
          <w:rFonts w:cs="Segoe UI"/>
          <w:b/>
          <w:szCs w:val="22"/>
        </w:rPr>
        <w:t xml:space="preserve">elektronické podobě </w:t>
      </w:r>
      <w:r w:rsidRPr="00B06FB7">
        <w:rPr>
          <w:rFonts w:cs="Segoe UI"/>
          <w:szCs w:val="22"/>
        </w:rPr>
        <w:t xml:space="preserve">(viz článek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_Ref519077264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). </w:t>
      </w:r>
      <w:bookmarkStart w:id="84" w:name="_Hlk139989884"/>
      <w:r w:rsidRPr="00B06FB7">
        <w:rPr>
          <w:rFonts w:cs="Segoe UI"/>
          <w:szCs w:val="22"/>
        </w:rPr>
        <w:t xml:space="preserve">Nahradil-li vybraný dodavatel v zadávacím řízení doklady prokazující splnění podmínek způsobilosti a kvalifikace jednotným evropským osvědčením, nemusí předkládat jednotlivé doklady tímto osvědčením nahrazené, za předpokladu, že zadavateli sdělí, v kterém jiném zadávacím řízení mu tyto doklady již předložil a tyto jsou nadále akceptovatelné (mj. z časového hlediska, což se uplatní u doložení splnění podmínek základní způsobilosti podle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_Ref519076842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6.1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dokumentace).</w:t>
      </w:r>
      <w:bookmarkEnd w:id="84"/>
    </w:p>
    <w:p w14:paraId="65A07A63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bookmarkStart w:id="85" w:name="_Hlk139989993"/>
      <w:r w:rsidRPr="00B06FB7">
        <w:rPr>
          <w:rFonts w:cs="Segoe UI"/>
          <w:szCs w:val="22"/>
        </w:rPr>
        <w:t xml:space="preserve">Pro vyloučení pochybností zadavatel uvádí, že za originál v elektronické podobě se </w:t>
      </w:r>
      <w:r w:rsidRPr="00B06FB7">
        <w:rPr>
          <w:rFonts w:cs="Segoe UI"/>
          <w:b/>
          <w:szCs w:val="22"/>
        </w:rPr>
        <w:t>nepovažuje sken</w:t>
      </w:r>
      <w:r w:rsidRPr="00B06FB7">
        <w:rPr>
          <w:rFonts w:cs="Segoe UI"/>
          <w:szCs w:val="22"/>
        </w:rPr>
        <w:t xml:space="preserve"> dokladu vydávaného orgánem státní správy (ani pokud by byl například následně elektronicky podepsán dodavatelem).</w:t>
      </w:r>
    </w:p>
    <w:p w14:paraId="5884241F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Zadavatel může ve výzvě stanovit, že vybraný dodavatel musí předložit doklady o základní způsobilosti podle § 74 ZZVZ prokazující splnění požadovaného kritéria způsobilosti </w:t>
      </w:r>
      <w:r w:rsidRPr="00B06FB7">
        <w:rPr>
          <w:rFonts w:cs="Segoe UI"/>
          <w:b/>
          <w:bCs/>
          <w:szCs w:val="22"/>
        </w:rPr>
        <w:t>po doručení výzvy</w:t>
      </w:r>
      <w:r w:rsidRPr="00B06FB7">
        <w:rPr>
          <w:rFonts w:cs="Segoe UI"/>
          <w:szCs w:val="22"/>
        </w:rPr>
        <w:t xml:space="preserve"> nebo písemné čestné prohlášení o tom, že se nezměnily údaje rozhodné pro posouzení splnění kvalifikace obsažené v dokladech o kvalifikaci, které má zadavatel k dispozici, nebo nové doklady, pokud se rozhodné údaje v těchto dokladech změnily. </w:t>
      </w:r>
      <w:bookmarkEnd w:id="85"/>
    </w:p>
    <w:p w14:paraId="606A9246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Prokázání kvalifikace získané v zahraničí</w:t>
      </w:r>
    </w:p>
    <w:p w14:paraId="737A7F89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 případě, že byla kvalifikace získána v zahraničí, prokazuje se doklady vydanými podle právního řádu země, ve které byla získána, a to v rozsahu požadovaném zadavatelem a ZZVZ. </w:t>
      </w:r>
    </w:p>
    <w:p w14:paraId="3D7BB17E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Potvrzení pro zahraniční dodavatele o neexistenci nedoplatků v ČR vydává ve vztahu k</w:t>
      </w:r>
    </w:p>
    <w:p w14:paraId="4D54F907" w14:textId="77777777" w:rsidR="00CD4B66" w:rsidRPr="00B06FB7" w:rsidRDefault="00D86C20" w:rsidP="00B06FB7">
      <w:pPr>
        <w:pStyle w:val="Odstavecseseznamem"/>
        <w:numPr>
          <w:ilvl w:val="0"/>
          <w:numId w:val="14"/>
        </w:numPr>
        <w:spacing w:before="120" w:after="120"/>
        <w:ind w:left="1135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daňovým nedoplatkům Finanční úřad pro Prahu 1,</w:t>
      </w:r>
    </w:p>
    <w:p w14:paraId="4FE25B9B" w14:textId="77777777" w:rsidR="00CD4B66" w:rsidRPr="00B06FB7" w:rsidRDefault="00D86C20" w:rsidP="00B06FB7">
      <w:pPr>
        <w:pStyle w:val="Odstavecseseznamem"/>
        <w:numPr>
          <w:ilvl w:val="0"/>
          <w:numId w:val="14"/>
        </w:numPr>
        <w:spacing w:before="120" w:after="120"/>
        <w:ind w:left="1135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nedoplatkům na pojistném a na penále na sociální zabezpečení a příspěvku na státní politiku zaměstnanosti Územní správa sociálního zabezpečení pro hlavní město Prahu a Středočeský kraj (pracoviště Pražská správa sociálního zabezpečení).</w:t>
      </w:r>
    </w:p>
    <w:p w14:paraId="39E12FE3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>Prokázání části kvalifikace prostřednictvím jiných osob</w:t>
      </w:r>
    </w:p>
    <w:p w14:paraId="0EF6E47F" w14:textId="71A22D46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Pokud není účastník schopen prokázat splnění profesní způsobilosti, ekonomické kvalifikace nebo technické kvalifikace požadované zadavatelem v plném rozsahu a zadávací dokumentace nestanoví jinak, je oprávněn splnění kvalifikace v chybějícím rozsahu prokázat prostřednictvím jiné osoby (to neplatí v případě profesní způsobilosti podle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_Ref519076862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písm. a) zadávací dokumentace). </w:t>
      </w:r>
    </w:p>
    <w:p w14:paraId="30A88520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Za jinou osobu se považuje osoba s jiným IČO, a to i tehdy, je-li například součástí stejného koncernu jako účastník.</w:t>
      </w:r>
    </w:p>
    <w:p w14:paraId="4C07DDD0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Účastník je v takovém případě povinen zadavateli předložit</w:t>
      </w:r>
    </w:p>
    <w:p w14:paraId="64D54F73" w14:textId="743A487F" w:rsidR="00CD4B66" w:rsidRPr="00B06FB7" w:rsidRDefault="00D86C20" w:rsidP="00B06FB7">
      <w:pPr>
        <w:pStyle w:val="Odstavecseseznamem"/>
        <w:numPr>
          <w:ilvl w:val="0"/>
          <w:numId w:val="15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doklady prokazující splnění </w:t>
      </w:r>
      <w:r w:rsidRPr="00B06FB7">
        <w:rPr>
          <w:rFonts w:cs="Segoe UI"/>
          <w:b/>
          <w:szCs w:val="22"/>
        </w:rPr>
        <w:t>základní</w:t>
      </w:r>
      <w:r w:rsidRPr="00B06FB7">
        <w:rPr>
          <w:rFonts w:cs="Segoe UI"/>
          <w:szCs w:val="22"/>
        </w:rPr>
        <w:t xml:space="preserve"> způsobilosti podle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_Ref519076842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6.1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 (§ 74 a § 75 ZZVZ) jinou osobou,</w:t>
      </w:r>
    </w:p>
    <w:p w14:paraId="6655D547" w14:textId="37645087" w:rsidR="00CD4B66" w:rsidRPr="00B06FB7" w:rsidRDefault="00D86C20" w:rsidP="00B06FB7">
      <w:pPr>
        <w:pStyle w:val="Odstavecseseznamem"/>
        <w:numPr>
          <w:ilvl w:val="0"/>
          <w:numId w:val="15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doklady prokazující splnění </w:t>
      </w:r>
      <w:r w:rsidRPr="00B06FB7">
        <w:rPr>
          <w:rFonts w:cs="Segoe UI"/>
          <w:b/>
          <w:szCs w:val="22"/>
        </w:rPr>
        <w:t>profesní</w:t>
      </w:r>
      <w:r w:rsidRPr="00B06FB7">
        <w:rPr>
          <w:rFonts w:cs="Segoe UI"/>
          <w:szCs w:val="22"/>
        </w:rPr>
        <w:t xml:space="preserve"> způsobilosti podle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_Ref519076862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písm. a) zadávací dokumentace (§ 77 odst. 1 ZZVZ) jinou osobou,</w:t>
      </w:r>
    </w:p>
    <w:p w14:paraId="05E3F138" w14:textId="77777777" w:rsidR="00CD4B66" w:rsidRPr="00B06FB7" w:rsidRDefault="00D86C20" w:rsidP="00B06FB7">
      <w:pPr>
        <w:pStyle w:val="Odstavecseseznamem"/>
        <w:numPr>
          <w:ilvl w:val="0"/>
          <w:numId w:val="15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doklady prokazující splnění </w:t>
      </w:r>
      <w:r w:rsidRPr="00B06FB7">
        <w:rPr>
          <w:rFonts w:cs="Segoe UI"/>
          <w:b/>
          <w:szCs w:val="22"/>
        </w:rPr>
        <w:t>chybějící části způsobilosti anebo kvalifikace</w:t>
      </w:r>
      <w:r w:rsidRPr="00B06FB7">
        <w:rPr>
          <w:rFonts w:cs="Segoe UI"/>
          <w:szCs w:val="22"/>
        </w:rPr>
        <w:t xml:space="preserve"> prostřednictvím jiné osoby, a</w:t>
      </w:r>
    </w:p>
    <w:p w14:paraId="14A99E74" w14:textId="18EFE6F4" w:rsidR="00CD4B66" w:rsidRPr="00B06FB7" w:rsidRDefault="00D86C20" w:rsidP="00B06FB7">
      <w:pPr>
        <w:pStyle w:val="Odstavecseseznamem"/>
        <w:numPr>
          <w:ilvl w:val="0"/>
          <w:numId w:val="15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bookmarkStart w:id="86" w:name="_Hlk139990063"/>
      <w:r w:rsidRPr="00B06FB7">
        <w:rPr>
          <w:rFonts w:cs="Segoe UI"/>
          <w:b/>
          <w:bCs/>
          <w:szCs w:val="22"/>
        </w:rPr>
        <w:t xml:space="preserve">smlouvu </w:t>
      </w:r>
      <w:r w:rsidRPr="00B06FB7">
        <w:rPr>
          <w:rFonts w:cs="Segoe UI"/>
          <w:szCs w:val="22"/>
        </w:rPr>
        <w:t xml:space="preserve">nebo jinou osobou </w:t>
      </w:r>
      <w:r w:rsidRPr="00B06FB7">
        <w:rPr>
          <w:rFonts w:cs="Segoe UI"/>
          <w:b/>
          <w:bCs/>
          <w:szCs w:val="22"/>
        </w:rPr>
        <w:t>podepsané potvrzení</w:t>
      </w:r>
      <w:r w:rsidRPr="00B06FB7">
        <w:rPr>
          <w:rFonts w:cs="Segoe UI"/>
          <w:szCs w:val="22"/>
        </w:rPr>
        <w:t xml:space="preserve"> o existenci smlouvy, přičemž obsahem</w:t>
      </w:r>
      <w:bookmarkEnd w:id="86"/>
      <w:r w:rsidRPr="00B06FB7">
        <w:rPr>
          <w:rFonts w:cs="Segoe UI"/>
          <w:szCs w:val="22"/>
        </w:rPr>
        <w:t xml:space="preserve">  </w:t>
      </w:r>
      <w:bookmarkStart w:id="87" w:name="_Hlk139990077"/>
      <w:r w:rsidRPr="00B06FB7">
        <w:rPr>
          <w:rFonts w:cs="Segoe UI"/>
          <w:szCs w:val="22"/>
        </w:rPr>
        <w:t>smlouvy je písemný závazek jiné osoby</w:t>
      </w:r>
      <w:bookmarkEnd w:id="87"/>
      <w:r w:rsidRPr="00B06FB7">
        <w:rPr>
          <w:rFonts w:cs="Segoe UI"/>
          <w:szCs w:val="22"/>
        </w:rPr>
        <w:t xml:space="preserve"> k poskytnutí </w:t>
      </w:r>
      <w:r w:rsidRPr="00B06FB7">
        <w:rPr>
          <w:rFonts w:cs="Segoe UI"/>
          <w:b/>
          <w:szCs w:val="22"/>
        </w:rPr>
        <w:t xml:space="preserve">konkrétního </w:t>
      </w:r>
      <w:r w:rsidRPr="00B06FB7">
        <w:rPr>
          <w:rFonts w:cs="Segoe UI"/>
          <w:szCs w:val="22"/>
        </w:rPr>
        <w:t>plnění určeného k plnění veřejné zakázky nebo k poskytnutí věcí nebo práv, s nimiž bude dodavatel oprávněn disponovat v rámci plnění veřejné zakázky, a to alespoň v </w:t>
      </w:r>
      <w:r w:rsidRPr="00B06FB7">
        <w:rPr>
          <w:rFonts w:cs="Segoe UI"/>
          <w:b/>
          <w:szCs w:val="22"/>
        </w:rPr>
        <w:t>rozsahu</w:t>
      </w:r>
      <w:r w:rsidRPr="00B06FB7">
        <w:rPr>
          <w:rFonts w:cs="Segoe UI"/>
          <w:szCs w:val="22"/>
        </w:rPr>
        <w:t>, v jakém jiná osoba prokázala kvalifikaci za dodavatele</w:t>
      </w:r>
      <w:bookmarkStart w:id="88" w:name="_Hlk139990098"/>
      <w:r w:rsidRPr="00B06FB7">
        <w:rPr>
          <w:rFonts w:cs="Segoe UI"/>
          <w:szCs w:val="22"/>
        </w:rPr>
        <w:t xml:space="preserve">; je-li jinou osobou prokázána kvalifikace podle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_Ref519078295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6.4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dokumentace, musí ze smlouvy vyplývat závazek této jiné osoby realizovat stavební práce anebo služby, ke kterým se prokazované kritérium kvalifikace vztahuje.</w:t>
      </w:r>
      <w:bookmarkEnd w:id="88"/>
      <w:r w:rsidRPr="00B06FB7">
        <w:rPr>
          <w:rFonts w:cs="Segoe UI"/>
          <w:szCs w:val="22"/>
        </w:rPr>
        <w:t xml:space="preserve"> Dále viz </w:t>
      </w:r>
      <w:proofErr w:type="spellStart"/>
      <w:r w:rsidRPr="00B06FB7">
        <w:rPr>
          <w:rFonts w:cs="Segoe UI"/>
          <w:szCs w:val="22"/>
        </w:rPr>
        <w:t>ust</w:t>
      </w:r>
      <w:proofErr w:type="spellEnd"/>
      <w:r w:rsidRPr="00B06FB7">
        <w:rPr>
          <w:rFonts w:cs="Segoe UI"/>
          <w:szCs w:val="22"/>
        </w:rPr>
        <w:t>. § 83 odst. 2 a 3 ZZVZ.</w:t>
      </w:r>
    </w:p>
    <w:p w14:paraId="4A3088F4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Společné prokazování kvalifikace</w:t>
      </w:r>
    </w:p>
    <w:p w14:paraId="4302D70D" w14:textId="702DAA09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 případě společné účasti více dodavatelů prokazuje základní způsobilost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_Ref519076842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6.1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dokumentace) a profesní způsobilost (odst.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_Ref519076862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6.2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písm. a) zadávací dokumentace) každý z těchto dodavatelů samostatně v plném rozsahu.</w:t>
      </w:r>
    </w:p>
    <w:p w14:paraId="5F00E277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Společné prokazování kvalifikace musí dále splňovat následující předpoklady:</w:t>
      </w:r>
    </w:p>
    <w:p w14:paraId="3FFCD9C7" w14:textId="77777777" w:rsidR="00CD4B66" w:rsidRPr="00B06FB7" w:rsidRDefault="00D86C20" w:rsidP="00B06FB7">
      <w:pPr>
        <w:pStyle w:val="Odstavecseseznamem"/>
        <w:numPr>
          <w:ilvl w:val="0"/>
          <w:numId w:val="16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Jeden z dodavatelů bude výslovně identifikován jako vedoucí účastník určený pro komunikaci se zadavatelem v rámci zadávacího řízení;</w:t>
      </w:r>
    </w:p>
    <w:p w14:paraId="623B8C5F" w14:textId="77777777" w:rsidR="00CD4B66" w:rsidRPr="00B06FB7" w:rsidRDefault="00D86C20" w:rsidP="00B06FB7">
      <w:pPr>
        <w:pStyle w:val="Odstavecseseznamem"/>
        <w:numPr>
          <w:ilvl w:val="0"/>
          <w:numId w:val="16"/>
        </w:numPr>
        <w:spacing w:before="120" w:after="120"/>
        <w:ind w:left="1417" w:hanging="425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 xml:space="preserve">Součástí dokladů prokazujících splnění kvalifikace musí být i doklad (např. smlouva), z něhož bude zřejmý závazek všech dodavatelů nést společnou a nerozdílnou odpovědnost za plnění veřejné zakázky. </w:t>
      </w:r>
    </w:p>
    <w:p w14:paraId="2184F3A0" w14:textId="77777777" w:rsidR="00CD4B66" w:rsidRPr="00B06FB7" w:rsidRDefault="00D86C20" w:rsidP="00B06FB7">
      <w:pPr>
        <w:pStyle w:val="Nadpis2"/>
        <w:ind w:left="992"/>
        <w:rPr>
          <w:rFonts w:cs="Segoe UI"/>
          <w:szCs w:val="22"/>
        </w:rPr>
      </w:pPr>
      <w:r w:rsidRPr="00B06FB7">
        <w:rPr>
          <w:rFonts w:cs="Segoe UI"/>
          <w:szCs w:val="22"/>
        </w:rPr>
        <w:t>Důsledek nesplnění kvalifikace</w:t>
      </w:r>
    </w:p>
    <w:p w14:paraId="240F08EF" w14:textId="6B475200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Účastník, který neprokáže splnění kvalifikace v rozsahu požadovaném ZZVZ a zadávací dokumentací, může být zadavatelem z účasti v zadávacím řízení vyloučen. Pokud se jedná o vybraného dodavatele, tento musí být ve smyslu § 48 odst. 8 ZZVZ z těchto důvodů ze zadávacího řízení vyloučen</w:t>
      </w:r>
      <w:bookmarkStart w:id="89" w:name="_Hlk139990119"/>
      <w:r w:rsidRPr="00B06FB7">
        <w:rPr>
          <w:rFonts w:cs="Segoe UI"/>
          <w:szCs w:val="22"/>
        </w:rPr>
        <w:t>; možnost zadavatele postupovat podle § 46 odst. 1 ZZVZ tím není dotčena (a to ani ve vztahu k vybranému dodavateli).</w:t>
      </w:r>
      <w:bookmarkEnd w:id="89"/>
    </w:p>
    <w:p w14:paraId="6FD66E9F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90" w:name="_Toc199783105"/>
      <w:r w:rsidRPr="00B06FB7">
        <w:rPr>
          <w:rFonts w:cs="Segoe UI"/>
          <w:szCs w:val="22"/>
        </w:rPr>
        <w:t>OBCHODNÍ PODMÍNKY</w:t>
      </w:r>
      <w:bookmarkEnd w:id="90"/>
    </w:p>
    <w:p w14:paraId="4FB11743" w14:textId="5EB45E92" w:rsidR="00CD4B66" w:rsidRPr="00B06FB7" w:rsidRDefault="00806D29" w:rsidP="00B06FB7">
      <w:pPr>
        <w:pStyle w:val="Heading20"/>
        <w:keepNext w:val="0"/>
        <w:numPr>
          <w:ilvl w:val="1"/>
          <w:numId w:val="23"/>
        </w:numPr>
        <w:spacing w:before="240" w:after="240" w:line="276" w:lineRule="auto"/>
        <w:ind w:left="567" w:hanging="567"/>
        <w:jc w:val="both"/>
        <w:rPr>
          <w:rFonts w:cs="Segoe UI"/>
          <w:b w:val="0"/>
          <w:sz w:val="22"/>
          <w:szCs w:val="22"/>
          <w:u w:val="none"/>
        </w:rPr>
      </w:pPr>
      <w:r w:rsidRPr="00B06FB7">
        <w:rPr>
          <w:rFonts w:cs="Segoe UI"/>
          <w:b w:val="0"/>
          <w:sz w:val="22"/>
          <w:szCs w:val="22"/>
          <w:u w:val="none"/>
        </w:rPr>
        <w:t>Zadavatel stanoví obchodní podmínky formou textu návrhu rámcové dohody, která je přílohou zadávací dokumentace a která je pro účastníka zadávacího řízení závazná. Účastník není oprávněn činit jakékoliv změny či doplnění s výjimkou údajů, které jsou výslovně označeny pro doplnění ze strany účastníka.</w:t>
      </w:r>
    </w:p>
    <w:p w14:paraId="5DE747EC" w14:textId="03878F5C" w:rsidR="00CD4B66" w:rsidRPr="00B06FB7" w:rsidRDefault="00D86C20" w:rsidP="00B06FB7">
      <w:pPr>
        <w:pStyle w:val="Heading20"/>
        <w:keepNext w:val="0"/>
        <w:numPr>
          <w:ilvl w:val="1"/>
          <w:numId w:val="23"/>
        </w:numPr>
        <w:spacing w:before="240" w:after="240" w:line="276" w:lineRule="auto"/>
        <w:ind w:left="567" w:hanging="567"/>
        <w:jc w:val="both"/>
        <w:rPr>
          <w:rFonts w:cs="Segoe UI"/>
          <w:b w:val="0"/>
          <w:sz w:val="22"/>
          <w:szCs w:val="22"/>
          <w:u w:val="none"/>
        </w:rPr>
      </w:pPr>
      <w:r w:rsidRPr="00B06FB7">
        <w:rPr>
          <w:rFonts w:cs="Segoe UI"/>
          <w:b w:val="0"/>
          <w:sz w:val="22"/>
          <w:szCs w:val="22"/>
          <w:u w:val="none"/>
        </w:rPr>
        <w:t xml:space="preserve">Účastník zadávacího řízení musí návrh </w:t>
      </w:r>
      <w:r w:rsidR="00FE5FBF" w:rsidRPr="00B06FB7">
        <w:rPr>
          <w:rFonts w:cs="Segoe UI"/>
          <w:b w:val="0"/>
          <w:sz w:val="22"/>
          <w:szCs w:val="22"/>
          <w:u w:val="none"/>
        </w:rPr>
        <w:t xml:space="preserve">rámcové dohody </w:t>
      </w:r>
      <w:r w:rsidRPr="00B06FB7">
        <w:rPr>
          <w:rFonts w:cs="Segoe UI"/>
          <w:b w:val="0"/>
          <w:sz w:val="22"/>
          <w:szCs w:val="22"/>
          <w:u w:val="none"/>
        </w:rPr>
        <w:t>učinit součástí nabídky s doplněními v označených místech, avšak návrh nemusí být podepsán.</w:t>
      </w:r>
    </w:p>
    <w:p w14:paraId="0CBF0640" w14:textId="052E4BA3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91" w:name="_Toc457831221"/>
      <w:bookmarkStart w:id="92" w:name="_Ref519077335"/>
      <w:bookmarkStart w:id="93" w:name="_Ref519079168"/>
      <w:bookmarkStart w:id="94" w:name="_Ref141185379"/>
      <w:bookmarkStart w:id="95" w:name="_Toc199783106"/>
      <w:r w:rsidRPr="00B06FB7">
        <w:rPr>
          <w:rFonts w:cs="Segoe UI"/>
          <w:szCs w:val="22"/>
        </w:rPr>
        <w:t>POŽADAVKY NA ZPŮSOB ZPRACOVÁNÍ NA</w:t>
      </w:r>
      <w:r w:rsidR="00FE5FBF" w:rsidRPr="00B06FB7">
        <w:rPr>
          <w:rFonts w:cs="Segoe UI"/>
          <w:szCs w:val="22"/>
        </w:rPr>
        <w:t>BÍ</w:t>
      </w:r>
      <w:r w:rsidRPr="00B06FB7">
        <w:rPr>
          <w:rFonts w:cs="Segoe UI"/>
          <w:szCs w:val="22"/>
        </w:rPr>
        <w:t>DKOVÉ CENY</w:t>
      </w:r>
      <w:bookmarkEnd w:id="91"/>
      <w:bookmarkEnd w:id="92"/>
      <w:bookmarkEnd w:id="93"/>
      <w:bookmarkEnd w:id="94"/>
      <w:bookmarkEnd w:id="95"/>
    </w:p>
    <w:p w14:paraId="74AF7A67" w14:textId="77777777" w:rsidR="00CD4B66" w:rsidRPr="00B06FB7" w:rsidRDefault="00D86C20" w:rsidP="00B06FB7">
      <w:pPr>
        <w:pStyle w:val="Normal4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 nabídce musí být uvedena </w:t>
      </w:r>
    </w:p>
    <w:p w14:paraId="0AF7C6CB" w14:textId="77777777" w:rsidR="00CD4B66" w:rsidRPr="00B06FB7" w:rsidRDefault="00D86C20" w:rsidP="00B06FB7">
      <w:pPr>
        <w:pStyle w:val="ListParagraph3"/>
        <w:numPr>
          <w:ilvl w:val="0"/>
          <w:numId w:val="21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cena celkem v Kč bez DPH,</w:t>
      </w:r>
    </w:p>
    <w:p w14:paraId="5E921982" w14:textId="77777777" w:rsidR="00CD4B66" w:rsidRPr="00B06FB7" w:rsidRDefault="00D86C20" w:rsidP="00B06FB7">
      <w:pPr>
        <w:pStyle w:val="ListParagraph3"/>
        <w:numPr>
          <w:ilvl w:val="0"/>
          <w:numId w:val="21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sazba DPH,</w:t>
      </w:r>
    </w:p>
    <w:p w14:paraId="25E9802C" w14:textId="77777777" w:rsidR="00CD4B66" w:rsidRPr="00B06FB7" w:rsidRDefault="00D86C20" w:rsidP="00B06FB7">
      <w:pPr>
        <w:pStyle w:val="ListParagraph3"/>
        <w:numPr>
          <w:ilvl w:val="0"/>
          <w:numId w:val="21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cena celkem v Kč včetně DPH. </w:t>
      </w:r>
    </w:p>
    <w:p w14:paraId="09E6D9B3" w14:textId="77777777" w:rsidR="00CD4B66" w:rsidRPr="00B06FB7" w:rsidRDefault="00D86C20" w:rsidP="00B06FB7">
      <w:pPr>
        <w:pStyle w:val="Normal4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K ceně bez DPH připočte účastník DPH podle právních předpisů účinných ke dni podání nabídky. </w:t>
      </w:r>
    </w:p>
    <w:p w14:paraId="783A66F7" w14:textId="77777777" w:rsidR="00CD4B66" w:rsidRPr="00B06FB7" w:rsidRDefault="00D86C20" w:rsidP="00B06FB7">
      <w:pPr>
        <w:pStyle w:val="Normal4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Nabídková cena uvedená v nabídce </w:t>
      </w:r>
    </w:p>
    <w:p w14:paraId="738D01BF" w14:textId="1256048D" w:rsidR="00CD4B66" w:rsidRPr="00B06FB7" w:rsidRDefault="00D86C20" w:rsidP="00B06FB7">
      <w:pPr>
        <w:pStyle w:val="ListParagraph3"/>
        <w:numPr>
          <w:ilvl w:val="0"/>
          <w:numId w:val="22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musí zahrnovat veškeré náklady vzniklé v souvislosti s plněním veřejné zakázky; součástí nabídkové ceny jsou veškeré práce, dodávky, poplatky a jiné náklady účastníka nezbytné pro řádné a úplné provedení předmětu plnění, není-li zadávacími podmínkami výslovně stanoveno jinak,</w:t>
      </w:r>
    </w:p>
    <w:p w14:paraId="5D9D95C0" w14:textId="34FF3F82" w:rsidR="00FE5FBF" w:rsidRPr="00B06FB7" w:rsidRDefault="00FE5FBF" w:rsidP="00B06FB7">
      <w:pPr>
        <w:pStyle w:val="ListParagraph3"/>
        <w:numPr>
          <w:ilvl w:val="0"/>
          <w:numId w:val="22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musí být v nabídce doložena cenovou kalkulací – Ceníkem</w:t>
      </w:r>
      <w:r w:rsidR="005A63B2" w:rsidRPr="00B06FB7">
        <w:rPr>
          <w:rFonts w:cs="Segoe UI"/>
          <w:szCs w:val="22"/>
        </w:rPr>
        <w:t xml:space="preserve"> (soupisem prací Rámcové dohody)</w:t>
      </w:r>
      <w:r w:rsidRPr="00B06FB7">
        <w:rPr>
          <w:rFonts w:cs="Segoe UI"/>
          <w:szCs w:val="22"/>
        </w:rPr>
        <w:t xml:space="preserve">, který tvoří přílohu č. </w:t>
      </w:r>
      <w:r w:rsidR="00CE3105" w:rsidRPr="00B06FB7">
        <w:rPr>
          <w:rFonts w:cs="Segoe UI"/>
          <w:szCs w:val="22"/>
        </w:rPr>
        <w:t>2</w:t>
      </w:r>
      <w:r w:rsidRPr="00B06FB7">
        <w:rPr>
          <w:rFonts w:cs="Segoe UI"/>
          <w:szCs w:val="22"/>
        </w:rPr>
        <w:t>; hodnoty</w:t>
      </w:r>
      <w:r w:rsidR="00463F34">
        <w:rPr>
          <w:rFonts w:cs="Segoe UI"/>
          <w:szCs w:val="22"/>
        </w:rPr>
        <w:t xml:space="preserve"> (jednotkové ceny)</w:t>
      </w:r>
      <w:r w:rsidRPr="00B06FB7">
        <w:rPr>
          <w:rFonts w:cs="Segoe UI"/>
          <w:szCs w:val="22"/>
        </w:rPr>
        <w:t xml:space="preserve"> uvedené v Ceníku </w:t>
      </w:r>
      <w:r w:rsidR="00D06C94">
        <w:rPr>
          <w:rFonts w:cs="Segoe UI"/>
          <w:szCs w:val="22"/>
        </w:rPr>
        <w:t xml:space="preserve">účastníkem </w:t>
      </w:r>
      <w:r w:rsidRPr="00B06FB7">
        <w:rPr>
          <w:rFonts w:cs="Segoe UI"/>
          <w:szCs w:val="22"/>
        </w:rPr>
        <w:t xml:space="preserve">považuje zadavatel za maximální pro účely plnění veřejné zakázky, není-li </w:t>
      </w:r>
      <w:r w:rsidRPr="00B06FB7">
        <w:rPr>
          <w:rFonts w:cs="Segoe UI"/>
          <w:szCs w:val="22"/>
        </w:rPr>
        <w:lastRenderedPageBreak/>
        <w:t>v Rámcové dohodě stanoveno výslovně jinak; odpovědnost za soulad součtu položkových cen a celkové nabídkové ceny nese účastník</w:t>
      </w:r>
      <w:r w:rsidR="005A63B2" w:rsidRPr="00B06FB7">
        <w:rPr>
          <w:rFonts w:cs="Segoe UI"/>
          <w:szCs w:val="22"/>
        </w:rPr>
        <w:t>,</w:t>
      </w:r>
    </w:p>
    <w:p w14:paraId="0388EB82" w14:textId="77777777" w:rsidR="00CD4B66" w:rsidRPr="00B06FB7" w:rsidRDefault="00D86C20" w:rsidP="00B06FB7">
      <w:pPr>
        <w:pStyle w:val="ListParagraph3"/>
        <w:numPr>
          <w:ilvl w:val="0"/>
          <w:numId w:val="22"/>
        </w:numPr>
        <w:spacing w:before="120" w:after="120"/>
        <w:ind w:left="714" w:hanging="357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může být měněna pouze za podmínek vyplývajících ze zadávací dokumentace, jsou-li takové podmínky dány.</w:t>
      </w:r>
    </w:p>
    <w:p w14:paraId="7812EC92" w14:textId="68B81BD2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96" w:name="_Ref519077416"/>
      <w:bookmarkStart w:id="97" w:name="_Toc199783107"/>
      <w:r w:rsidRPr="00B06FB7">
        <w:rPr>
          <w:rFonts w:cs="Segoe UI"/>
          <w:szCs w:val="22"/>
        </w:rPr>
        <w:t>HODNOCENÍ NABÍDEK</w:t>
      </w:r>
      <w:bookmarkEnd w:id="96"/>
      <w:bookmarkEnd w:id="97"/>
    </w:p>
    <w:p w14:paraId="2D9F1A0F" w14:textId="77777777" w:rsidR="005E3527" w:rsidRPr="00B06FB7" w:rsidRDefault="005E3527" w:rsidP="00B06FB7">
      <w:pPr>
        <w:spacing w:before="240"/>
        <w:rPr>
          <w:rFonts w:cs="Segoe UI"/>
          <w:szCs w:val="22"/>
          <w:u w:val="single"/>
        </w:rPr>
      </w:pPr>
      <w:r w:rsidRPr="00B06FB7">
        <w:rPr>
          <w:rFonts w:cs="Segoe UI"/>
          <w:szCs w:val="22"/>
          <w:u w:val="single"/>
        </w:rPr>
        <w:t xml:space="preserve">Kritéria hodnocení: </w:t>
      </w:r>
    </w:p>
    <w:p w14:paraId="4BB783A5" w14:textId="77777777" w:rsidR="005E3527" w:rsidRPr="00B06FB7" w:rsidRDefault="005E3527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Nabídky budou hodnoceny v souladu s § 114 a násl. ZZVZ podle jejich ekonomické výhodnosti. Ekonomicky nejvýhodnější nabídkou je nabídka, která v souhrnu nejlépe naplní stanovená kritéria hodnocení: </w:t>
      </w: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7223"/>
        <w:gridCol w:w="1558"/>
      </w:tblGrid>
      <w:tr w:rsidR="005E3527" w:rsidRPr="00B06FB7" w14:paraId="2461FC7A" w14:textId="77777777" w:rsidTr="00572E2C">
        <w:trPr>
          <w:trHeight w:val="56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4234BF" w14:textId="77777777" w:rsidR="005E3527" w:rsidRPr="00B06FB7" w:rsidRDefault="005E3527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b/>
                <w:szCs w:val="22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EE5B21" w14:textId="77777777" w:rsidR="005E3527" w:rsidRPr="00B06FB7" w:rsidRDefault="005E3527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Kritéria hodnocení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B2ACF5D" w14:textId="77777777" w:rsidR="005E3527" w:rsidRPr="00B06FB7" w:rsidRDefault="005E3527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B06FB7">
              <w:rPr>
                <w:rFonts w:cs="Segoe UI"/>
                <w:b/>
                <w:szCs w:val="22"/>
              </w:rPr>
              <w:t>Váha</w:t>
            </w:r>
          </w:p>
        </w:tc>
      </w:tr>
      <w:tr w:rsidR="005E3527" w:rsidRPr="00B06FB7" w14:paraId="17B63EBD" w14:textId="77777777" w:rsidTr="00572E2C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980E" w14:textId="77777777" w:rsidR="005E3527" w:rsidRPr="00B06FB7" w:rsidRDefault="005E3527" w:rsidP="00B06FB7">
            <w:pPr>
              <w:pStyle w:val="MTLNormalbezmezer"/>
              <w:spacing w:line="276" w:lineRule="auto"/>
              <w:jc w:val="left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A.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32B7" w14:textId="77777777" w:rsidR="005E3527" w:rsidRPr="00B06FB7" w:rsidRDefault="005E3527" w:rsidP="00B06FB7">
            <w:pPr>
              <w:pStyle w:val="MTLNormalbezmezer"/>
              <w:spacing w:line="276" w:lineRule="auto"/>
              <w:jc w:val="left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Nabídková cena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8A52" w14:textId="77777777" w:rsidR="005E3527" w:rsidRPr="00B06FB7" w:rsidRDefault="005E3527" w:rsidP="00B06FB7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bCs/>
                <w:szCs w:val="22"/>
              </w:rPr>
              <w:t>80 %</w:t>
            </w:r>
          </w:p>
        </w:tc>
      </w:tr>
      <w:tr w:rsidR="005E3527" w:rsidRPr="00B06FB7" w14:paraId="0CF98832" w14:textId="77777777" w:rsidTr="00572E2C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8F0F" w14:textId="77777777" w:rsidR="005E3527" w:rsidRPr="00B06FB7" w:rsidRDefault="005E3527" w:rsidP="00B06FB7">
            <w:pPr>
              <w:pStyle w:val="MTLNormalbezmezer"/>
              <w:spacing w:line="276" w:lineRule="auto"/>
              <w:jc w:val="left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B.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0757" w14:textId="77777777" w:rsidR="005E3527" w:rsidRPr="00B06FB7" w:rsidRDefault="005E3527" w:rsidP="00B06FB7">
            <w:pPr>
              <w:pStyle w:val="MTLNormalbezmezer"/>
              <w:spacing w:line="276" w:lineRule="auto"/>
              <w:jc w:val="left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Zkušenosti realizačního týmu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8D16" w14:textId="77777777" w:rsidR="005E3527" w:rsidRPr="00B06FB7" w:rsidRDefault="005E3527" w:rsidP="00B06FB7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szCs w:val="22"/>
                <w:highlight w:val="yellow"/>
              </w:rPr>
            </w:pPr>
            <w:r w:rsidRPr="00B06FB7">
              <w:rPr>
                <w:rFonts w:cs="Segoe UI"/>
                <w:bCs/>
                <w:szCs w:val="22"/>
              </w:rPr>
              <w:t>20 %</w:t>
            </w:r>
          </w:p>
        </w:tc>
      </w:tr>
    </w:tbl>
    <w:p w14:paraId="5BEA9BBD" w14:textId="77777777" w:rsidR="005E3527" w:rsidRPr="00B06FB7" w:rsidRDefault="005E3527" w:rsidP="00B06FB7">
      <w:pPr>
        <w:spacing w:before="240"/>
        <w:rPr>
          <w:rFonts w:cs="Segoe UI"/>
          <w:szCs w:val="22"/>
          <w:u w:val="single"/>
        </w:rPr>
      </w:pPr>
      <w:r w:rsidRPr="00B06FB7">
        <w:rPr>
          <w:rFonts w:cs="Segoe UI"/>
          <w:szCs w:val="22"/>
          <w:u w:val="single"/>
        </w:rPr>
        <w:t>Způsob hodnocení:</w:t>
      </w:r>
    </w:p>
    <w:p w14:paraId="526576A1" w14:textId="77777777" w:rsidR="005E3527" w:rsidRPr="00B06FB7" w:rsidRDefault="005E3527" w:rsidP="00B06FB7">
      <w:pPr>
        <w:pStyle w:val="Odstavecseseznamem"/>
        <w:numPr>
          <w:ilvl w:val="0"/>
          <w:numId w:val="27"/>
        </w:numPr>
        <w:spacing w:before="240"/>
        <w:ind w:left="714" w:hanging="357"/>
        <w:contextualSpacing w:val="0"/>
        <w:rPr>
          <w:rFonts w:cs="Segoe UI"/>
          <w:b/>
          <w:bCs/>
          <w:szCs w:val="22"/>
        </w:rPr>
      </w:pPr>
      <w:r w:rsidRPr="00B06FB7">
        <w:rPr>
          <w:rFonts w:cs="Segoe UI"/>
          <w:b/>
          <w:bCs/>
          <w:szCs w:val="22"/>
        </w:rPr>
        <w:t>Nabídková cena</w:t>
      </w:r>
    </w:p>
    <w:p w14:paraId="1984D795" w14:textId="0C7E312B" w:rsidR="005E3527" w:rsidRPr="00B06FB7" w:rsidRDefault="005E3527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 rámci tohoto kritéria hodnocení bude zadavatel hodnotit výši nabídkových cen celkem v Kč bez DPH nabídnutých účastníky v souladu s čl. 9 zadávací dokumentace. </w:t>
      </w:r>
      <w:r w:rsidR="00463F34">
        <w:rPr>
          <w:rFonts w:cs="Segoe UI"/>
          <w:szCs w:val="22"/>
        </w:rPr>
        <w:t xml:space="preserve">Nabídkovou cenou se rozumí suma (součet) hodnot Vzorového projektu k hodnocení bez DPH uvedeného v </w:t>
      </w:r>
      <w:r w:rsidR="00463F34" w:rsidRPr="00B06FB7">
        <w:rPr>
          <w:rFonts w:cs="Segoe UI"/>
          <w:szCs w:val="22"/>
        </w:rPr>
        <w:t>Ceník</w:t>
      </w:r>
      <w:r w:rsidR="00463F34">
        <w:rPr>
          <w:rFonts w:cs="Segoe UI"/>
          <w:szCs w:val="22"/>
        </w:rPr>
        <w:t>u</w:t>
      </w:r>
      <w:r w:rsidR="00463F34" w:rsidRPr="00B06FB7">
        <w:rPr>
          <w:rFonts w:cs="Segoe UI"/>
          <w:szCs w:val="22"/>
        </w:rPr>
        <w:t xml:space="preserve"> (soupis</w:t>
      </w:r>
      <w:r w:rsidR="00463F34">
        <w:rPr>
          <w:rFonts w:cs="Segoe UI"/>
          <w:szCs w:val="22"/>
        </w:rPr>
        <w:t>u</w:t>
      </w:r>
      <w:r w:rsidR="00463F34" w:rsidRPr="00B06FB7">
        <w:rPr>
          <w:rFonts w:cs="Segoe UI"/>
          <w:szCs w:val="22"/>
        </w:rPr>
        <w:t xml:space="preserve"> prací Rámcové dohody), který tvoří přílohu č. 2</w:t>
      </w:r>
      <w:r w:rsidR="0079445D">
        <w:rPr>
          <w:rFonts w:cs="Segoe UI"/>
          <w:szCs w:val="22"/>
        </w:rPr>
        <w:t xml:space="preserve"> zadávací dokumentace</w:t>
      </w:r>
      <w:r w:rsidR="00463F34">
        <w:rPr>
          <w:rFonts w:cs="Segoe UI"/>
          <w:szCs w:val="22"/>
        </w:rPr>
        <w:t xml:space="preserve">. </w:t>
      </w:r>
      <w:r w:rsidRPr="00B06FB7">
        <w:rPr>
          <w:rFonts w:cs="Segoe UI"/>
          <w:szCs w:val="22"/>
        </w:rPr>
        <w:t>Za vhodnější nabídku se považuje nabídka s nižší nabídkovou cenou. Nabídky budou v rámci tohoto kritéria hodnocení hodnoceny bodovací metodou dle následujícího vzorce:</w:t>
      </w:r>
    </w:p>
    <w:p w14:paraId="184F217C" w14:textId="77777777" w:rsidR="005E3527" w:rsidRPr="00B06FB7" w:rsidRDefault="001A278B" w:rsidP="00B06FB7">
      <w:pPr>
        <w:jc w:val="center"/>
        <w:rPr>
          <w:rFonts w:eastAsiaTheme="minorEastAsia" w:cs="Segoe UI"/>
          <w:szCs w:val="22"/>
        </w:rPr>
      </w:pPr>
      <m:oMathPara>
        <m:oMath>
          <m:f>
            <m:fPr>
              <m:ctrlPr>
                <w:rPr>
                  <w:rFonts w:ascii="Cambria Math" w:hAnsi="Cambria Math" w:cs="Segoe UI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="Segoe UI"/>
                  <w:szCs w:val="22"/>
                </w:rPr>
                <m:t>hodnota nejvhodnější nabídky</m:t>
              </m:r>
            </m:num>
            <m:den>
              <m:r>
                <w:rPr>
                  <w:rFonts w:ascii="Cambria Math" w:hAnsi="Cambria Math" w:cs="Segoe UI"/>
                  <w:szCs w:val="22"/>
                </w:rPr>
                <m:t xml:space="preserve">hodnota hodnocené nabídky </m:t>
              </m:r>
            </m:den>
          </m:f>
          <m:r>
            <w:rPr>
              <w:rFonts w:ascii="Cambria Math" w:hAnsi="Cambria Math" w:cs="Segoe UI"/>
              <w:szCs w:val="22"/>
            </w:rPr>
            <m:t xml:space="preserve"> *80</m:t>
          </m:r>
        </m:oMath>
      </m:oMathPara>
    </w:p>
    <w:p w14:paraId="2EC447EC" w14:textId="77777777" w:rsidR="005E3527" w:rsidRPr="00B06FB7" w:rsidRDefault="005E3527" w:rsidP="00B06FB7">
      <w:pPr>
        <w:pStyle w:val="Odstavecseseznamem"/>
        <w:numPr>
          <w:ilvl w:val="0"/>
          <w:numId w:val="27"/>
        </w:numPr>
        <w:spacing w:before="240"/>
        <w:ind w:left="714" w:hanging="357"/>
        <w:contextualSpacing w:val="0"/>
        <w:rPr>
          <w:rFonts w:cs="Segoe UI"/>
          <w:b/>
          <w:bCs/>
          <w:szCs w:val="22"/>
        </w:rPr>
      </w:pPr>
      <w:r w:rsidRPr="00B06FB7">
        <w:rPr>
          <w:rFonts w:cs="Segoe UI"/>
          <w:b/>
          <w:bCs/>
          <w:szCs w:val="22"/>
        </w:rPr>
        <w:t xml:space="preserve">Zkušenosti realizačního týmu </w:t>
      </w:r>
    </w:p>
    <w:p w14:paraId="3B07F337" w14:textId="358B99AA" w:rsidR="005E3527" w:rsidRPr="00B06FB7" w:rsidRDefault="005E3527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 rámci tohoto kritéria hodnocení bude zadavatel hodnotit zkušenosti členů realizačního týmu, kteří se budou přímo podílet na plnění veřejné zakázky a jejichž kvalita bude mít zásadní dopad na plnění veřejné zakázky. Za vhodnější nabídku se považuje nabídka s celkově vyššími (rozsáhlejšími) zkušenostmi. </w:t>
      </w:r>
      <w:r w:rsidRPr="00B06FB7">
        <w:rPr>
          <w:rFonts w:cs="Segoe UI"/>
          <w:b/>
          <w:bCs/>
          <w:szCs w:val="22"/>
        </w:rPr>
        <w:t xml:space="preserve">Zadavatel bude hodnotit zkušenosti osoby navržené na pozici geodeta/důlního měřiče a zkušenosti osoby navržené na pozici </w:t>
      </w:r>
      <w:r w:rsidR="00B9722A">
        <w:rPr>
          <w:rFonts w:cs="Segoe UI"/>
          <w:b/>
          <w:bCs/>
          <w:szCs w:val="22"/>
        </w:rPr>
        <w:t>geofyzika/</w:t>
      </w:r>
      <w:r w:rsidRPr="00B06FB7">
        <w:rPr>
          <w:rFonts w:cs="Segoe UI"/>
          <w:b/>
          <w:bCs/>
          <w:szCs w:val="22"/>
        </w:rPr>
        <w:t xml:space="preserve">geotechnika, </w:t>
      </w:r>
      <w:r w:rsidRPr="00B06FB7">
        <w:rPr>
          <w:rFonts w:cs="Segoe UI"/>
          <w:szCs w:val="22"/>
        </w:rPr>
        <w:t xml:space="preserve">prostřednictvím kterých účastník prokazoval splnění části technické kvalifikace dle odst. 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_Ref519078295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6.4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písm. b) zadávací dokumentace, a to na základě informací uvedených v nabídce – v účastníkem doplněné příloze č. </w:t>
      </w:r>
      <w:r w:rsidR="00CE3105" w:rsidRPr="00B06FB7">
        <w:rPr>
          <w:rFonts w:cs="Segoe UI"/>
          <w:szCs w:val="22"/>
        </w:rPr>
        <w:t>3</w:t>
      </w:r>
      <w:r w:rsidR="00A04C85" w:rsidRPr="00B06FB7">
        <w:rPr>
          <w:rFonts w:cs="Segoe UI"/>
          <w:szCs w:val="22"/>
        </w:rPr>
        <w:t xml:space="preserve"> </w:t>
      </w:r>
      <w:r w:rsidRPr="00B06FB7">
        <w:rPr>
          <w:rFonts w:cs="Segoe UI"/>
          <w:szCs w:val="22"/>
        </w:rPr>
        <w:t xml:space="preserve">zadávací dokumentace. </w:t>
      </w:r>
    </w:p>
    <w:p w14:paraId="3B0A4D96" w14:textId="77777777" w:rsidR="005E3527" w:rsidRPr="00B06FB7" w:rsidRDefault="005E3527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 xml:space="preserve">Předmětem hodnocení bude počet realizovaných zkušeností </w:t>
      </w:r>
      <w:bookmarkStart w:id="98" w:name="_Hlk90039960"/>
      <w:r w:rsidRPr="00B06FB7">
        <w:rPr>
          <w:rFonts w:cs="Segoe UI"/>
          <w:szCs w:val="22"/>
        </w:rPr>
        <w:t xml:space="preserve">shora uvedených osob, když </w:t>
      </w:r>
      <w:bookmarkStart w:id="99" w:name="_Hlk90040056"/>
      <w:bookmarkEnd w:id="98"/>
      <w:r w:rsidRPr="00B06FB7">
        <w:rPr>
          <w:rFonts w:cs="Segoe UI"/>
          <w:szCs w:val="22"/>
        </w:rPr>
        <w:t xml:space="preserve">hodnoceny budou zkušenosti doložené </w:t>
      </w:r>
      <w:r w:rsidRPr="00B06FB7">
        <w:rPr>
          <w:rFonts w:cs="Segoe UI"/>
          <w:szCs w:val="22"/>
          <w:u w:val="single"/>
        </w:rPr>
        <w:t>nad rámec referenčních zakázek uvedených pro účely prokázání splnění podmínek kvalifikace</w:t>
      </w:r>
      <w:bookmarkEnd w:id="99"/>
      <w:r w:rsidRPr="00B06FB7">
        <w:rPr>
          <w:rFonts w:cs="Segoe UI"/>
          <w:szCs w:val="22"/>
        </w:rPr>
        <w:t xml:space="preserve"> (tj. zkušenosti, které účastník uvede pro účely prokázání splnění kvalifikace, nebudou zohledněny pro účely hodnocení nabídek).</w:t>
      </w:r>
    </w:p>
    <w:p w14:paraId="154F4DB5" w14:textId="77777777" w:rsidR="005E3527" w:rsidRPr="00B06FB7" w:rsidRDefault="005E3527" w:rsidP="00B06FB7">
      <w:pPr>
        <w:spacing w:before="120" w:after="120"/>
        <w:rPr>
          <w:rFonts w:cs="Segoe UI"/>
          <w:b/>
          <w:bCs/>
          <w:szCs w:val="22"/>
        </w:rPr>
      </w:pPr>
      <w:r w:rsidRPr="00B06FB7">
        <w:rPr>
          <w:rFonts w:cs="Segoe UI"/>
          <w:szCs w:val="22"/>
        </w:rPr>
        <w:t xml:space="preserve">Předmětem hodnocení v rámci tohoto dílčího kritéria hodnocení budou zkušenosti při splnění následujících požadavků pro tyto osoby (pozice): </w:t>
      </w:r>
    </w:p>
    <w:p w14:paraId="1E64E6E8" w14:textId="77777777" w:rsidR="005E3527" w:rsidRPr="00B06FB7" w:rsidRDefault="005E3527" w:rsidP="00B06FB7">
      <w:pPr>
        <w:pStyle w:val="Odstavecseseznamem"/>
        <w:numPr>
          <w:ilvl w:val="0"/>
          <w:numId w:val="28"/>
        </w:numPr>
        <w:spacing w:before="120" w:after="120"/>
        <w:ind w:left="1077"/>
        <w:rPr>
          <w:rFonts w:cs="Segoe UI"/>
          <w:szCs w:val="22"/>
          <w:u w:val="single"/>
        </w:rPr>
      </w:pPr>
      <w:r w:rsidRPr="00B06FB7">
        <w:rPr>
          <w:rFonts w:cs="Segoe UI"/>
          <w:szCs w:val="22"/>
        </w:rPr>
        <w:t xml:space="preserve">realizace </w:t>
      </w:r>
      <w:r w:rsidRPr="00B06FB7">
        <w:rPr>
          <w:rFonts w:cs="Segoe UI"/>
          <w:b/>
          <w:bCs/>
          <w:szCs w:val="22"/>
        </w:rPr>
        <w:t>významných zakázek</w:t>
      </w:r>
      <w:r w:rsidRPr="00B06FB7">
        <w:rPr>
          <w:rFonts w:cs="Segoe UI"/>
          <w:szCs w:val="22"/>
        </w:rPr>
        <w:t>, na kterých geodet/důlní měřič participoval, jejichž předmětem (každé z nich) byl sběr a zpracování geodetických dat pomocí tzv. práce s bodovými mračny</w:t>
      </w:r>
      <w:r w:rsidRPr="00B06FB7">
        <w:rPr>
          <w:rStyle w:val="Znakapoznpodarou"/>
          <w:rFonts w:cs="Segoe UI"/>
          <w:szCs w:val="22"/>
        </w:rPr>
        <w:footnoteReference w:id="2"/>
      </w:r>
      <w:r w:rsidRPr="00B06FB7">
        <w:rPr>
          <w:rFonts w:cs="Segoe UI"/>
          <w:szCs w:val="22"/>
        </w:rPr>
        <w:t>, a to v posledních 10 letech před zahájením zadávacího řízení;</w:t>
      </w:r>
    </w:p>
    <w:p w14:paraId="7EB0B745" w14:textId="566EB642" w:rsidR="005E3527" w:rsidRPr="00B06FB7" w:rsidRDefault="005E3527" w:rsidP="00B06FB7">
      <w:pPr>
        <w:pStyle w:val="Odstavecseseznamem"/>
        <w:keepNext/>
        <w:numPr>
          <w:ilvl w:val="0"/>
          <w:numId w:val="28"/>
        </w:numPr>
        <w:spacing w:before="120" w:after="120"/>
        <w:ind w:left="1077"/>
        <w:rPr>
          <w:rFonts w:cs="Segoe UI"/>
          <w:szCs w:val="22"/>
          <w:u w:val="single"/>
        </w:rPr>
      </w:pPr>
      <w:r w:rsidRPr="00B06FB7">
        <w:rPr>
          <w:rFonts w:cs="Segoe UI"/>
          <w:szCs w:val="22"/>
        </w:rPr>
        <w:t xml:space="preserve">realizace </w:t>
      </w:r>
      <w:r w:rsidRPr="00B06FB7">
        <w:rPr>
          <w:rFonts w:cs="Segoe UI"/>
          <w:b/>
          <w:bCs/>
          <w:szCs w:val="22"/>
        </w:rPr>
        <w:t>významných zakázek</w:t>
      </w:r>
      <w:r w:rsidRPr="00B06FB7">
        <w:rPr>
          <w:rFonts w:cs="Segoe UI"/>
          <w:szCs w:val="22"/>
        </w:rPr>
        <w:t xml:space="preserve">, na kterých </w:t>
      </w:r>
      <w:r w:rsidR="00B9722A">
        <w:rPr>
          <w:rFonts w:cs="Segoe UI"/>
          <w:szCs w:val="22"/>
        </w:rPr>
        <w:t>geofyzik/</w:t>
      </w:r>
      <w:r w:rsidRPr="00B06FB7">
        <w:rPr>
          <w:rFonts w:cs="Segoe UI"/>
          <w:szCs w:val="22"/>
        </w:rPr>
        <w:t>geotechnik participoval, jejichž předmětem (každé z nich) bylo provádění geotechnického monitoringu v průběhu výstavby či rekonstrukci podzemní stavby, a to v posledních 10 letech před zahájením zadávacího řízení.</w:t>
      </w:r>
    </w:p>
    <w:p w14:paraId="6356473A" w14:textId="77777777" w:rsidR="005E3527" w:rsidRPr="00B06FB7" w:rsidRDefault="005E3527" w:rsidP="00B06FB7">
      <w:pPr>
        <w:widowControl w:val="0"/>
        <w:spacing w:before="120" w:after="120"/>
        <w:rPr>
          <w:rFonts w:cs="Segoe UI"/>
          <w:szCs w:val="22"/>
        </w:rPr>
      </w:pPr>
      <w:r w:rsidRPr="00B06FB7">
        <w:rPr>
          <w:rFonts w:cs="Segoe UI"/>
          <w:szCs w:val="22"/>
          <w:u w:val="single"/>
        </w:rPr>
        <w:t xml:space="preserve">U každé osoby bude hodnoceno maximálně 5 zkušeností. </w:t>
      </w:r>
      <w:r w:rsidRPr="00B06FB7">
        <w:rPr>
          <w:rFonts w:cs="Segoe UI"/>
          <w:szCs w:val="22"/>
        </w:rPr>
        <w:t>Nabídne-li účastník zkušeností více, bude pro účely hodnocení jeho nabídky použito právě 5 zkušeností příslušné osoby splňujících stanovené podmínky. Za každou zkušenost, která vyhovuje výše uvedeným požadavkům, obdrží dodavatel</w:t>
      </w:r>
      <w:r w:rsidRPr="00B06FB7">
        <w:rPr>
          <w:rFonts w:cs="Segoe UI"/>
          <w:szCs w:val="22"/>
          <w:u w:val="single"/>
        </w:rPr>
        <w:t xml:space="preserve"> </w:t>
      </w:r>
      <w:r w:rsidRPr="00B06FB7">
        <w:rPr>
          <w:rFonts w:cs="Segoe UI"/>
          <w:b/>
          <w:bCs/>
          <w:szCs w:val="22"/>
          <w:u w:val="single"/>
        </w:rPr>
        <w:t>1 bod.</w:t>
      </w:r>
      <w:r w:rsidRPr="00B06FB7">
        <w:rPr>
          <w:rFonts w:cs="Segoe UI"/>
          <w:szCs w:val="22"/>
        </w:rPr>
        <w:t xml:space="preserve"> </w:t>
      </w:r>
    </w:p>
    <w:p w14:paraId="7FF76651" w14:textId="141FA93F" w:rsidR="005E3527" w:rsidRPr="00B06FB7" w:rsidRDefault="005E3527" w:rsidP="00B06FB7">
      <w:pPr>
        <w:rPr>
          <w:rFonts w:cs="Segoe UI"/>
          <w:szCs w:val="22"/>
        </w:rPr>
      </w:pPr>
      <w:r w:rsidRPr="00B06FB7">
        <w:rPr>
          <w:rFonts w:cs="Segoe UI"/>
          <w:szCs w:val="22"/>
        </w:rPr>
        <w:t>Počet uvedených zkušeností realizačního týmu bude doplněn do přílohy č. </w:t>
      </w:r>
      <w:r w:rsidR="00CE3105" w:rsidRPr="00B06FB7">
        <w:rPr>
          <w:rFonts w:cs="Segoe UI"/>
          <w:szCs w:val="22"/>
        </w:rPr>
        <w:t>3</w:t>
      </w:r>
      <w:r w:rsidR="00014FD1" w:rsidRPr="00B06FB7">
        <w:rPr>
          <w:rFonts w:cs="Segoe UI"/>
          <w:szCs w:val="22"/>
        </w:rPr>
        <w:t xml:space="preserve"> </w:t>
      </w:r>
      <w:r w:rsidRPr="00B06FB7">
        <w:rPr>
          <w:rFonts w:cs="Segoe UI"/>
          <w:szCs w:val="22"/>
        </w:rPr>
        <w:t>– Tabulka zkušeností realizačního týmu</w:t>
      </w:r>
      <w:r w:rsidR="00292484" w:rsidRPr="00B06FB7">
        <w:rPr>
          <w:rFonts w:cs="Segoe UI"/>
          <w:szCs w:val="22"/>
        </w:rPr>
        <w:t>.</w:t>
      </w:r>
      <w:r w:rsidRPr="00B06FB7">
        <w:rPr>
          <w:rStyle w:val="Znakapoznpodarou"/>
          <w:rFonts w:cs="Segoe UI"/>
          <w:szCs w:val="22"/>
        </w:rPr>
        <w:footnoteReference w:id="3"/>
      </w:r>
      <w:r w:rsidRPr="00B06FB7">
        <w:rPr>
          <w:rFonts w:cs="Segoe UI"/>
          <w:szCs w:val="22"/>
        </w:rPr>
        <w:t xml:space="preserve"> </w:t>
      </w:r>
    </w:p>
    <w:p w14:paraId="511D20FE" w14:textId="77777777" w:rsidR="005E3527" w:rsidRPr="00B06FB7" w:rsidRDefault="005E3527" w:rsidP="00B06FB7">
      <w:pPr>
        <w:pStyle w:val="Nadpis2"/>
        <w:keepNext w:val="0"/>
        <w:numPr>
          <w:ilvl w:val="0"/>
          <w:numId w:val="0"/>
        </w:numPr>
        <w:spacing w:before="120" w:after="120"/>
        <w:ind w:left="66"/>
        <w:jc w:val="both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Seznam zkušeností pro účely hodnocení nemůže být dodatečně (po podání nabídky) doplňován či rozšiřován; v případě, že údaje v nabídce (v tabulce zkušeností) nebudou úplné či jednoznačné, příslušná praxe nemusí být uznána pro účely hodnocení nabídky. </w:t>
      </w:r>
    </w:p>
    <w:p w14:paraId="65879BF2" w14:textId="26168BA1" w:rsidR="005E3527" w:rsidRPr="00B06FB7" w:rsidRDefault="005E3527" w:rsidP="00B06FB7">
      <w:pPr>
        <w:pStyle w:val="Nadpis2"/>
        <w:keepNext w:val="0"/>
        <w:numPr>
          <w:ilvl w:val="0"/>
          <w:numId w:val="0"/>
        </w:numPr>
        <w:spacing w:before="120" w:after="120"/>
        <w:ind w:left="66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 xml:space="preserve">Kritérium hodnocení </w:t>
      </w:r>
      <w:r w:rsidRPr="00B06FB7">
        <w:rPr>
          <w:rFonts w:cs="Segoe UI"/>
          <w:b w:val="0"/>
          <w:bCs w:val="0"/>
          <w:szCs w:val="22"/>
          <w:u w:val="single"/>
        </w:rPr>
        <w:t xml:space="preserve">B. Zkušenosti realizačního týmu </w:t>
      </w:r>
      <w:r w:rsidRPr="00B06FB7">
        <w:rPr>
          <w:rFonts w:cs="Segoe UI"/>
          <w:b w:val="0"/>
          <w:bCs w:val="0"/>
          <w:szCs w:val="22"/>
        </w:rPr>
        <w:t>je kritériem, u něhož jsou preferovány vyšší hodnoty před nižšími. Nabídky budou v rámci tohoto kritéria hodnocení hodnoceny po převodu zkušeností na bodové hodnocení bodovací metodo</w:t>
      </w:r>
      <w:r w:rsidR="00B06FB7">
        <w:rPr>
          <w:rFonts w:cs="Segoe UI"/>
          <w:b w:val="0"/>
          <w:bCs w:val="0"/>
          <w:szCs w:val="22"/>
        </w:rPr>
        <w:tab/>
        <w:t xml:space="preserve"> </w:t>
      </w:r>
      <w:r w:rsidRPr="00B06FB7">
        <w:rPr>
          <w:rFonts w:cs="Segoe UI"/>
          <w:b w:val="0"/>
          <w:bCs w:val="0"/>
          <w:szCs w:val="22"/>
        </w:rPr>
        <w:t>u dle výše uvedeného. Následně bude součet bodových hodnot za všechny vyhovující zkušenosti realizačního týmu přepočten na bodové hodnocení dle daného kritéria dle následujícího vzorce</w:t>
      </w:r>
    </w:p>
    <w:p w14:paraId="1E766D6E" w14:textId="63CAFE30" w:rsidR="005E3527" w:rsidRPr="00B06FB7" w:rsidRDefault="001A278B" w:rsidP="00B06FB7">
      <w:pPr>
        <w:pStyle w:val="Nadpis2"/>
        <w:keepNext w:val="0"/>
        <w:numPr>
          <w:ilvl w:val="0"/>
          <w:numId w:val="0"/>
        </w:numPr>
        <w:spacing w:after="120"/>
        <w:ind w:left="68"/>
        <w:jc w:val="both"/>
        <w:rPr>
          <w:rFonts w:cs="Segoe UI"/>
          <w:b w:val="0"/>
          <w:bCs w:val="0"/>
          <w:szCs w:val="22"/>
        </w:rPr>
      </w:pPr>
      <m:oMathPara>
        <m:oMath>
          <m:f>
            <m:fPr>
              <m:ctrlPr>
                <w:rPr>
                  <w:rFonts w:ascii="Cambria Math" w:hAnsi="Cambria Math" w:cs="Segoe UI"/>
                  <w:b w:val="0"/>
                  <w:bCs w:val="0"/>
                  <w:i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hodnota hodnocené nabídky (součet bodových hodnot za zkušenosti)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hodnota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nejvhodn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ě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j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ší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nab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í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dky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(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sou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č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et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bodov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ý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ch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hodnot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za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zku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š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>enosti</m:t>
              </m:r>
              <m:r>
                <m:rPr>
                  <m:sty m:val="b"/>
                </m:rPr>
                <w:rPr>
                  <w:rFonts w:ascii="Cambria Math" w:hAnsi="Cambria Math" w:cs="Segoe UI"/>
                  <w:szCs w:val="22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 w:cs="Segoe UI"/>
                  <w:szCs w:val="22"/>
                </w:rPr>
                <m:t xml:space="preserve"> </m:t>
              </m:r>
            </m:den>
          </m:f>
          <m:r>
            <m:rPr>
              <m:sty m:val="bi"/>
            </m:rPr>
            <w:rPr>
              <w:rFonts w:ascii="Cambria Math" w:hAnsi="Cambria Math" w:cs="Segoe UI"/>
              <w:szCs w:val="22"/>
            </w:rPr>
            <m:t xml:space="preserve"> * 20</m:t>
          </m:r>
        </m:oMath>
      </m:oMathPara>
    </w:p>
    <w:p w14:paraId="4050D89F" w14:textId="77777777" w:rsidR="005E3527" w:rsidRPr="00B06FB7" w:rsidRDefault="005E3527" w:rsidP="00B06FB7">
      <w:pPr>
        <w:keepNext/>
        <w:spacing w:before="240"/>
        <w:rPr>
          <w:rFonts w:cs="Segoe UI"/>
          <w:szCs w:val="22"/>
          <w:u w:val="single"/>
        </w:rPr>
      </w:pPr>
      <w:r w:rsidRPr="00B06FB7">
        <w:rPr>
          <w:rFonts w:cs="Segoe UI"/>
          <w:szCs w:val="22"/>
          <w:u w:val="single"/>
        </w:rPr>
        <w:t>Určení pořadí účastníků:</w:t>
      </w:r>
    </w:p>
    <w:p w14:paraId="7893266C" w14:textId="77777777" w:rsidR="005E3527" w:rsidRPr="00B06FB7" w:rsidRDefault="005E3527" w:rsidP="00B06FB7">
      <w:pPr>
        <w:rPr>
          <w:rFonts w:cs="Segoe UI"/>
          <w:szCs w:val="22"/>
        </w:rPr>
      </w:pPr>
      <w:r w:rsidRPr="00B06FB7">
        <w:rPr>
          <w:rFonts w:cs="Segoe UI"/>
          <w:szCs w:val="22"/>
        </w:rPr>
        <w:t>Pořadí účastníků bude určeno na základě dosaženého součtu bodových hodnocení dle jednotlivých kritérií hodnocení. Vyšší součtové bodové hodnocení znamená vyšší pořadí. Účastník s nejvyšším celkovým počtem bodů je první v pořadí. V případě rovnosti bodového zisku rozhodne o pořadí na prvním místě a na dalších místech lepší (vyšší) bodový zisk v rámci kritéria hodnocení Nabídková cena.</w:t>
      </w:r>
    </w:p>
    <w:p w14:paraId="7C3C9CEA" w14:textId="79523EC4" w:rsidR="00807A92" w:rsidRPr="00B06FB7" w:rsidRDefault="005E3527" w:rsidP="00B06FB7">
      <w:pPr>
        <w:pStyle w:val="Normal3"/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U bodového hodnocení bude vždy u každého kritéria hodnocení provedeno zaokrouhlení na dvě desetinná místa dle matematických pravidel zaokrouhlování.</w:t>
      </w:r>
    </w:p>
    <w:p w14:paraId="22381C89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00" w:name="_Toc199783108"/>
      <w:r w:rsidRPr="00B06FB7">
        <w:rPr>
          <w:rFonts w:cs="Segoe UI"/>
          <w:szCs w:val="22"/>
        </w:rPr>
        <w:t>POŽADAVKY NA ZPRACOVÁNÍ A PODÁNÍ NABÍDKY</w:t>
      </w:r>
      <w:bookmarkStart w:id="101" w:name="_Ref131226724"/>
      <w:bookmarkStart w:id="102" w:name="_Ref191791018"/>
      <w:bookmarkEnd w:id="100"/>
    </w:p>
    <w:p w14:paraId="5DAB76C1" w14:textId="70323BB8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  <w:lang w:eastAsia="ar-SA"/>
        </w:rPr>
        <w:t xml:space="preserve">Účastník zadávacího řízení podá pouze úplnou </w:t>
      </w:r>
      <w:r w:rsidRPr="00B06FB7">
        <w:rPr>
          <w:rFonts w:cs="Segoe UI"/>
          <w:szCs w:val="22"/>
          <w:lang w:eastAsia="ar-SA"/>
        </w:rPr>
        <w:t>elektronickou podobu</w:t>
      </w:r>
      <w:r w:rsidRPr="00B06FB7">
        <w:rPr>
          <w:rFonts w:cs="Segoe UI"/>
          <w:b w:val="0"/>
          <w:szCs w:val="22"/>
          <w:lang w:eastAsia="ar-SA"/>
        </w:rPr>
        <w:t xml:space="preserve"> </w:t>
      </w:r>
      <w:r w:rsidRPr="00B06FB7">
        <w:rPr>
          <w:rFonts w:cs="Segoe UI"/>
          <w:szCs w:val="22"/>
          <w:lang w:eastAsia="ar-SA"/>
        </w:rPr>
        <w:t>nabídky</w:t>
      </w:r>
      <w:r w:rsidRPr="00B06FB7">
        <w:rPr>
          <w:rFonts w:cs="Segoe UI"/>
          <w:b w:val="0"/>
          <w:szCs w:val="22"/>
          <w:lang w:eastAsia="ar-SA"/>
        </w:rPr>
        <w:t xml:space="preserve">, a to s využitím elektronického nástroje dle článku </w:t>
      </w:r>
      <w:r w:rsidRPr="00B06FB7">
        <w:rPr>
          <w:rFonts w:cs="Segoe UI"/>
          <w:b w:val="0"/>
          <w:szCs w:val="22"/>
          <w:lang w:eastAsia="ar-SA"/>
        </w:rPr>
        <w:fldChar w:fldCharType="begin"/>
      </w:r>
      <w:r w:rsidRPr="00B06FB7">
        <w:rPr>
          <w:rFonts w:cs="Segoe UI"/>
          <w:b w:val="0"/>
          <w:szCs w:val="22"/>
          <w:lang w:eastAsia="ar-SA"/>
        </w:rPr>
        <w:instrText xml:space="preserve"> REF _Ref519077264 \r \h  \* MERGEFORMAT </w:instrText>
      </w:r>
      <w:r w:rsidRPr="00B06FB7">
        <w:rPr>
          <w:rFonts w:cs="Segoe UI"/>
          <w:b w:val="0"/>
          <w:szCs w:val="22"/>
          <w:lang w:eastAsia="ar-SA"/>
        </w:rPr>
      </w:r>
      <w:r w:rsidRPr="00B06FB7">
        <w:rPr>
          <w:rFonts w:cs="Segoe UI"/>
          <w:b w:val="0"/>
          <w:szCs w:val="22"/>
          <w:lang w:eastAsia="ar-SA"/>
        </w:rPr>
        <w:fldChar w:fldCharType="separate"/>
      </w:r>
      <w:r w:rsidR="004F3C0C">
        <w:rPr>
          <w:rFonts w:cs="Segoe UI"/>
          <w:b w:val="0"/>
          <w:szCs w:val="22"/>
          <w:lang w:eastAsia="ar-SA"/>
        </w:rPr>
        <w:t>2</w:t>
      </w:r>
      <w:r w:rsidRPr="00B06FB7">
        <w:rPr>
          <w:rFonts w:cs="Segoe UI"/>
          <w:b w:val="0"/>
          <w:szCs w:val="22"/>
          <w:lang w:eastAsia="ar-SA"/>
        </w:rPr>
        <w:fldChar w:fldCharType="end"/>
      </w:r>
      <w:r w:rsidRPr="00B06FB7">
        <w:rPr>
          <w:rFonts w:cs="Segoe UI"/>
          <w:b w:val="0"/>
          <w:szCs w:val="22"/>
          <w:lang w:eastAsia="ar-SA"/>
        </w:rPr>
        <w:t xml:space="preserve"> zadávací dokumentace. Nabídka musí být šifrována v souladu s požadavky právních předpisů a elektronického nástroje.</w:t>
      </w:r>
    </w:p>
    <w:p w14:paraId="15F7B2CA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  <w:lang w:eastAsia="ar-SA"/>
        </w:rPr>
      </w:pPr>
      <w:bookmarkStart w:id="103" w:name="_Ref137826313"/>
      <w:r w:rsidRPr="00B06FB7">
        <w:rPr>
          <w:rFonts w:cs="Segoe UI"/>
          <w:b w:val="0"/>
          <w:szCs w:val="22"/>
          <w:lang w:eastAsia="ar-SA"/>
        </w:rPr>
        <w:t xml:space="preserve">Nabídka musí být zpracována </w:t>
      </w:r>
      <w:r w:rsidRPr="00B06FB7">
        <w:rPr>
          <w:rFonts w:cs="Segoe UI"/>
          <w:szCs w:val="22"/>
          <w:lang w:eastAsia="ar-SA"/>
        </w:rPr>
        <w:t>v českém či slovenském jazyce</w:t>
      </w:r>
      <w:r w:rsidRPr="00B06FB7">
        <w:rPr>
          <w:rFonts w:cs="Segoe UI"/>
          <w:b w:val="0"/>
          <w:szCs w:val="22"/>
          <w:lang w:eastAsia="ar-SA"/>
        </w:rPr>
        <w:t>. Výjimku tvoří odborné názvy, které mohou být kromě českého jazyka předloženy v anglickém jazyce; v anglickém jazyce pouze tehdy, pokud jsou v anglickém jazyce běžně používány i v českém prostředí nebo nemají vhodný český ekvivalent.</w:t>
      </w:r>
      <w:bookmarkEnd w:id="103"/>
    </w:p>
    <w:p w14:paraId="5A92BFB4" w14:textId="2D645D26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  <w:lang w:eastAsia="ar-SA"/>
        </w:rPr>
      </w:pPr>
      <w:r w:rsidRPr="00B06FB7">
        <w:rPr>
          <w:rFonts w:cs="Segoe UI"/>
          <w:b w:val="0"/>
          <w:szCs w:val="22"/>
          <w:lang w:eastAsia="ar-SA"/>
        </w:rPr>
        <w:t xml:space="preserve">V případě, že jsou některé údaje v nabídce účastníka uvedeny v jiné měně než v Kč, aniž by to bylo v rozporu se zadávací dokumentací (např. článkem </w:t>
      </w:r>
      <w:r w:rsidRPr="00B06FB7">
        <w:rPr>
          <w:rFonts w:cs="Segoe UI"/>
          <w:b w:val="0"/>
          <w:szCs w:val="22"/>
          <w:lang w:eastAsia="ar-SA"/>
        </w:rPr>
        <w:fldChar w:fldCharType="begin"/>
      </w:r>
      <w:r w:rsidRPr="00B06FB7">
        <w:rPr>
          <w:rFonts w:cs="Segoe UI"/>
          <w:b w:val="0"/>
          <w:szCs w:val="22"/>
          <w:lang w:eastAsia="ar-SA"/>
        </w:rPr>
        <w:instrText xml:space="preserve"> REF _Ref519079168 \r \h  \* MERGEFORMAT </w:instrText>
      </w:r>
      <w:r w:rsidRPr="00B06FB7">
        <w:rPr>
          <w:rFonts w:cs="Segoe UI"/>
          <w:b w:val="0"/>
          <w:szCs w:val="22"/>
          <w:lang w:eastAsia="ar-SA"/>
        </w:rPr>
      </w:r>
      <w:r w:rsidRPr="00B06FB7">
        <w:rPr>
          <w:rFonts w:cs="Segoe UI"/>
          <w:b w:val="0"/>
          <w:szCs w:val="22"/>
          <w:lang w:eastAsia="ar-SA"/>
        </w:rPr>
        <w:fldChar w:fldCharType="separate"/>
      </w:r>
      <w:r w:rsidR="004F3C0C">
        <w:rPr>
          <w:rFonts w:cs="Segoe UI"/>
          <w:b w:val="0"/>
          <w:szCs w:val="22"/>
          <w:lang w:eastAsia="ar-SA"/>
        </w:rPr>
        <w:t>9</w:t>
      </w:r>
      <w:r w:rsidRPr="00B06FB7">
        <w:rPr>
          <w:rFonts w:cs="Segoe UI"/>
          <w:b w:val="0"/>
          <w:szCs w:val="22"/>
          <w:lang w:eastAsia="ar-SA"/>
        </w:rPr>
        <w:fldChar w:fldCharType="end"/>
      </w:r>
      <w:r w:rsidRPr="00B06FB7">
        <w:rPr>
          <w:rFonts w:cs="Segoe UI"/>
          <w:b w:val="0"/>
          <w:szCs w:val="22"/>
          <w:lang w:eastAsia="ar-SA"/>
        </w:rPr>
        <w:t xml:space="preserve">), použije se pro přepočet na Kč kurz </w:t>
      </w:r>
      <w:r w:rsidRPr="00B06FB7">
        <w:rPr>
          <w:rFonts w:cs="Segoe UI"/>
          <w:b w:val="0"/>
          <w:bCs w:val="0"/>
          <w:szCs w:val="22"/>
          <w:lang w:eastAsia="ar-SA"/>
        </w:rPr>
        <w:t>devizového trhu vyhlášený Českou národní bankou ke dni</w:t>
      </w:r>
      <w:r w:rsidRPr="00B06FB7">
        <w:rPr>
          <w:rFonts w:cs="Segoe UI"/>
          <w:b w:val="0"/>
          <w:szCs w:val="22"/>
          <w:lang w:eastAsia="ar-SA"/>
        </w:rPr>
        <w:t xml:space="preserve"> zahájení zadávacího řízení (tj. odeslání formuláře o zahájení zadávacího řízení k uveřejnění ve Věstníku veřejných zakázek a do Úředního věstníku Evropské unie – TED).  </w:t>
      </w:r>
    </w:p>
    <w:p w14:paraId="4AD151CE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  <w:lang w:eastAsia="ar-SA"/>
        </w:rPr>
      </w:pPr>
      <w:bookmarkStart w:id="104" w:name="_Ref137829278"/>
      <w:r w:rsidRPr="00B06FB7">
        <w:rPr>
          <w:rFonts w:cs="Segoe UI"/>
          <w:b w:val="0"/>
          <w:szCs w:val="22"/>
          <w:lang w:eastAsia="ar-SA"/>
        </w:rPr>
        <w:t>Zadavatel požaduje, aby součástí nabídky byly dále požadované informace a doklady, a doporučuje použít následující pořadí dokumentů (zejména budou-li součástí jednoho souboru)</w:t>
      </w:r>
      <w:bookmarkEnd w:id="104"/>
    </w:p>
    <w:p w14:paraId="5B3C1783" w14:textId="77777777" w:rsidR="00CD4B66" w:rsidRPr="00B06FB7" w:rsidRDefault="00D86C20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obsah nabídky s uvedením čísel stran kapitol nabídky, včetně seznamu příloh,</w:t>
      </w:r>
    </w:p>
    <w:p w14:paraId="2B5EE7F7" w14:textId="77777777" w:rsidR="00CD4B66" w:rsidRPr="00B06FB7" w:rsidRDefault="00D86C20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doklady prokazující splnění kvalifikace,</w:t>
      </w:r>
    </w:p>
    <w:p w14:paraId="72F5AD5E" w14:textId="4FEEBBA4" w:rsidR="00CD4B66" w:rsidRPr="00B06FB7" w:rsidRDefault="00D86C20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údaje/parametry, které mají být předmětem hodnocení ve smyslu článku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_Ref519077416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10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dokumentace,</w:t>
      </w:r>
    </w:p>
    <w:p w14:paraId="5608E9A8" w14:textId="081945E6" w:rsidR="00CD4B66" w:rsidRPr="00B06FB7" w:rsidRDefault="00806D29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lastRenderedPageBreak/>
        <w:t xml:space="preserve">návrh rámcové dohody, vč. </w:t>
      </w:r>
      <w:r w:rsidR="00FE5FBF" w:rsidRPr="00B06FB7">
        <w:rPr>
          <w:rFonts w:cs="Segoe UI"/>
          <w:szCs w:val="22"/>
        </w:rPr>
        <w:t xml:space="preserve">příloh a </w:t>
      </w:r>
      <w:r w:rsidRPr="00B06FB7">
        <w:rPr>
          <w:rFonts w:cs="Segoe UI"/>
          <w:szCs w:val="22"/>
        </w:rPr>
        <w:t>doplněných údajů, které jsou v návrhu rámcové dohody označeny pro doplnění ze strany účastníka,</w:t>
      </w:r>
    </w:p>
    <w:p w14:paraId="76520C36" w14:textId="1AF9B755" w:rsidR="00FE5FBF" w:rsidRPr="00B06FB7" w:rsidRDefault="00FE5FBF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informace o využití poddodavatelů – uvedení části veřejné zakázky, které účastník hodlá plnit prostřednictvím poddodavatelů a seznam poddodavatelů, kteří se budou podílet na realizaci veřejné zakázky, pokud jsou účastníkovi zadávacího řízení známi a uvedení, kterou část veřejné zakázky bude každý z poddodavatelů plnit (vyplněná příloha rámcové dohody),</w:t>
      </w:r>
    </w:p>
    <w:p w14:paraId="2EF8AB46" w14:textId="65B01AB6" w:rsidR="00CD4B66" w:rsidRPr="00B06FB7" w:rsidRDefault="00D86C20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informace a/nebo doklady ve smyslu odst. </w:t>
      </w:r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_Ref104194560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20.3</w:t>
      </w:r>
      <w:r w:rsidRPr="00B06FB7">
        <w:rPr>
          <w:rFonts w:cs="Segoe UI"/>
          <w:szCs w:val="22"/>
        </w:rPr>
        <w:fldChar w:fldCharType="end"/>
      </w:r>
      <w:r w:rsidRPr="00B06FB7">
        <w:rPr>
          <w:rFonts w:cs="Segoe UI"/>
          <w:szCs w:val="22"/>
        </w:rPr>
        <w:t xml:space="preserve"> zadávací dokumentace, má-li účastník pochybnosti ve smyslu uvedeného ustanovení,</w:t>
      </w:r>
    </w:p>
    <w:p w14:paraId="14CF5CB9" w14:textId="77777777" w:rsidR="00CD4B66" w:rsidRPr="00B06FB7" w:rsidRDefault="00D86C20" w:rsidP="00B06FB7">
      <w:pPr>
        <w:pStyle w:val="Odstavecseseznamem"/>
        <w:numPr>
          <w:ilvl w:val="0"/>
          <w:numId w:val="17"/>
        </w:numPr>
        <w:spacing w:before="120" w:after="120"/>
        <w:ind w:left="1418" w:hanging="284"/>
        <w:contextualSpacing w:val="0"/>
        <w:rPr>
          <w:rFonts w:cs="Segoe UI"/>
          <w:szCs w:val="22"/>
        </w:rPr>
      </w:pPr>
      <w:r w:rsidRPr="00B06FB7">
        <w:rPr>
          <w:rFonts w:cs="Segoe UI"/>
          <w:szCs w:val="22"/>
        </w:rPr>
        <w:t>ostatní dokumenty, které mají dle účastníka tvořit obsah nabídky.</w:t>
      </w:r>
      <w:bookmarkEnd w:id="101"/>
      <w:bookmarkEnd w:id="102"/>
    </w:p>
    <w:p w14:paraId="7224D2D6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05" w:name="_Toc199783109"/>
      <w:r w:rsidRPr="00B06FB7">
        <w:rPr>
          <w:rFonts w:cs="Segoe UI"/>
          <w:szCs w:val="22"/>
        </w:rPr>
        <w:t>ZÁVAZNOST POŽADAVKŮ ZADAVATELE</w:t>
      </w:r>
      <w:bookmarkEnd w:id="105"/>
    </w:p>
    <w:p w14:paraId="09B94D56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Informace a údaje uvedené v zadávací dokumentaci vymezují závazné požadavky zadavatele na plnění veřejné zakázky. </w:t>
      </w:r>
    </w:p>
    <w:p w14:paraId="24D89DCE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Tyto požadavky je účastník povinen plně a bezvýhradně respektovat při zpracování své nabídky. Neakceptování požadavků zadavatele uvedených v této zadávací dokumentaci bude považováno za nesplnění zadávacích podmínek.</w:t>
      </w:r>
    </w:p>
    <w:p w14:paraId="252ABF34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V případě, že zadávací podmínky obsahují odkazy na obchodní firmy, názvy nebo jména a příjmení, specifická označení zboží a služeb, které platí pro určitou osobu, popřípadě její organizační složku za příznačné, patenty na vynálezy, užitné vzory, průmyslové vzory, ochranné známky nebo označení původu, umožňuje zadavatel výslovně použití i jiných, kvalitativně a technicky obdobných řešení, které naplní zadavatelem požadovanou či odborníkovi zřejmou funkcionalitu. </w:t>
      </w:r>
    </w:p>
    <w:p w14:paraId="73F5FFC9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06" w:name="_Ref210905415"/>
      <w:bookmarkStart w:id="107" w:name="_Ref318813141"/>
      <w:bookmarkStart w:id="108" w:name="_Ref318813144"/>
      <w:bookmarkStart w:id="109" w:name="_Ref318813153"/>
      <w:bookmarkStart w:id="110" w:name="_Toc457831225"/>
      <w:bookmarkStart w:id="111" w:name="_Toc199783110"/>
      <w:r w:rsidRPr="00B06FB7">
        <w:rPr>
          <w:rFonts w:cs="Segoe UI"/>
          <w:szCs w:val="22"/>
        </w:rPr>
        <w:t>VYSVĚTLENÍ, ZMĚNA NEBO DOPLNĚNÍ ZADÁVACÍ DOKUMENTACE</w:t>
      </w:r>
      <w:bookmarkEnd w:id="106"/>
      <w:bookmarkEnd w:id="107"/>
      <w:bookmarkEnd w:id="108"/>
      <w:bookmarkEnd w:id="109"/>
      <w:bookmarkEnd w:id="110"/>
      <w:bookmarkEnd w:id="111"/>
    </w:p>
    <w:p w14:paraId="3F62B050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Přestože tato zadávací dokumentace vymezuje předmět veřejné zakázky v podrobnostech nezbytných pro zpracování nabídky, mohou dodavatelé požadovat vysvětlení zadávacích podmínek. </w:t>
      </w:r>
    </w:p>
    <w:p w14:paraId="4812D54A" w14:textId="59F38350" w:rsidR="00CD4B66" w:rsidRPr="00B06FB7" w:rsidRDefault="00BC70BE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Žádost musí být zadavateli doručena ve lhůtě dle § 98 odst. 3 ZZVZ (8 pracovních dnů před koncem lhůty pro podání námitek proti zadávacím podmínkám ve smyslu § 242 odst. 4 a 5 ZZVZ). </w:t>
      </w:r>
    </w:p>
    <w:p w14:paraId="158D44C3" w14:textId="53A11EB2" w:rsidR="00CD4B66" w:rsidRPr="00B06FB7" w:rsidRDefault="00D86C20" w:rsidP="00B06FB7">
      <w:pPr>
        <w:spacing w:before="240"/>
        <w:rPr>
          <w:rFonts w:cs="Segoe UI"/>
          <w:color w:val="000000"/>
          <w:szCs w:val="22"/>
          <w:lang w:eastAsia="ar-SA"/>
        </w:rPr>
      </w:pPr>
      <w:r w:rsidRPr="00B06FB7">
        <w:rPr>
          <w:rFonts w:cs="Segoe UI"/>
          <w:snapToGrid w:val="0"/>
          <w:szCs w:val="22"/>
        </w:rPr>
        <w:t xml:space="preserve">Zadavatel upozorňuje, že </w:t>
      </w:r>
      <w:r w:rsidRPr="00B06FB7">
        <w:rPr>
          <w:rFonts w:cs="Segoe UI"/>
          <w:b/>
          <w:snapToGrid w:val="0"/>
          <w:szCs w:val="22"/>
        </w:rPr>
        <w:t xml:space="preserve">veškerá komunikace se zadavatelem v rámci zadávacího řízení této veřejné zakázky musí být vedena pouze elektronicky, a to zejména </w:t>
      </w:r>
      <w:r w:rsidRPr="00B06FB7">
        <w:rPr>
          <w:rFonts w:cs="Segoe UI"/>
          <w:b/>
          <w:color w:val="000000"/>
          <w:szCs w:val="22"/>
        </w:rPr>
        <w:t xml:space="preserve">prostřednictvím elektronického nástroje </w:t>
      </w:r>
      <w:r w:rsidRPr="00B06FB7">
        <w:rPr>
          <w:rFonts w:cs="Segoe UI"/>
          <w:color w:val="000000"/>
          <w:szCs w:val="22"/>
          <w:lang w:eastAsia="ar-SA"/>
        </w:rPr>
        <w:t xml:space="preserve">dle článku </w:t>
      </w:r>
      <w:r w:rsidRPr="00B06FB7">
        <w:rPr>
          <w:rFonts w:cs="Segoe UI"/>
          <w:color w:val="000000"/>
          <w:szCs w:val="22"/>
          <w:lang w:eastAsia="ar-SA"/>
        </w:rPr>
        <w:fldChar w:fldCharType="begin"/>
      </w:r>
      <w:r w:rsidRPr="00B06FB7">
        <w:rPr>
          <w:rFonts w:cs="Segoe UI"/>
          <w:color w:val="000000"/>
          <w:szCs w:val="22"/>
          <w:lang w:eastAsia="ar-SA"/>
        </w:rPr>
        <w:instrText xml:space="preserve"> REF _Ref519077264 \r \h  \* MERGEFORMAT </w:instrText>
      </w:r>
      <w:r w:rsidRPr="00B06FB7">
        <w:rPr>
          <w:rFonts w:cs="Segoe UI"/>
          <w:color w:val="000000"/>
          <w:szCs w:val="22"/>
          <w:lang w:eastAsia="ar-SA"/>
        </w:rPr>
      </w:r>
      <w:r w:rsidRPr="00B06FB7">
        <w:rPr>
          <w:rFonts w:cs="Segoe UI"/>
          <w:color w:val="000000"/>
          <w:szCs w:val="22"/>
          <w:lang w:eastAsia="ar-SA"/>
        </w:rPr>
        <w:fldChar w:fldCharType="separate"/>
      </w:r>
      <w:r w:rsidR="004F3C0C">
        <w:rPr>
          <w:rFonts w:cs="Segoe UI"/>
          <w:color w:val="000000"/>
          <w:szCs w:val="22"/>
          <w:lang w:eastAsia="ar-SA"/>
        </w:rPr>
        <w:t>2</w:t>
      </w:r>
      <w:r w:rsidRPr="00B06FB7">
        <w:rPr>
          <w:rFonts w:cs="Segoe UI"/>
          <w:color w:val="000000"/>
          <w:szCs w:val="22"/>
          <w:lang w:eastAsia="ar-SA"/>
        </w:rPr>
        <w:fldChar w:fldCharType="end"/>
      </w:r>
      <w:r w:rsidRPr="00B06FB7">
        <w:rPr>
          <w:rFonts w:cs="Segoe UI"/>
          <w:color w:val="000000"/>
          <w:szCs w:val="22"/>
          <w:lang w:eastAsia="ar-SA"/>
        </w:rPr>
        <w:t xml:space="preserve"> zadávací dokumentace, </w:t>
      </w:r>
      <w:r w:rsidRPr="00B06FB7">
        <w:rPr>
          <w:rFonts w:cs="Segoe UI"/>
          <w:b/>
          <w:color w:val="000000"/>
          <w:szCs w:val="22"/>
          <w:lang w:eastAsia="ar-SA"/>
        </w:rPr>
        <w:t>případně</w:t>
      </w:r>
      <w:r w:rsidRPr="00B06FB7">
        <w:rPr>
          <w:rFonts w:cs="Segoe UI"/>
          <w:color w:val="000000"/>
          <w:szCs w:val="22"/>
          <w:lang w:eastAsia="ar-SA"/>
        </w:rPr>
        <w:t xml:space="preserve"> i prostřednictvím </w:t>
      </w:r>
      <w:r w:rsidRPr="00B06FB7">
        <w:rPr>
          <w:rFonts w:cs="Segoe UI"/>
          <w:color w:val="000000"/>
          <w:szCs w:val="22"/>
          <w:lang w:eastAsia="ar-SA"/>
        </w:rPr>
        <w:lastRenderedPageBreak/>
        <w:t xml:space="preserve">datové schránky či na </w:t>
      </w:r>
      <w:r w:rsidRPr="00B06FB7">
        <w:rPr>
          <w:rFonts w:cs="Segoe UI"/>
          <w:b/>
          <w:color w:val="000000"/>
          <w:szCs w:val="22"/>
          <w:lang w:eastAsia="ar-SA"/>
        </w:rPr>
        <w:t xml:space="preserve">e-mailovou adresu zástupce zadavatele </w:t>
      </w:r>
      <w:r w:rsidRPr="00B06FB7">
        <w:rPr>
          <w:rFonts w:cs="Segoe UI"/>
          <w:color w:val="000000"/>
          <w:szCs w:val="22"/>
          <w:lang w:eastAsia="ar-SA"/>
        </w:rPr>
        <w:t xml:space="preserve">dle odst. </w:t>
      </w:r>
      <w:r w:rsidRPr="00B06FB7">
        <w:rPr>
          <w:rFonts w:cs="Segoe UI"/>
          <w:color w:val="000000"/>
          <w:szCs w:val="22"/>
          <w:lang w:eastAsia="ar-SA"/>
        </w:rPr>
        <w:fldChar w:fldCharType="begin"/>
      </w:r>
      <w:r w:rsidRPr="00B06FB7">
        <w:rPr>
          <w:rFonts w:cs="Segoe UI"/>
          <w:color w:val="000000"/>
          <w:szCs w:val="22"/>
          <w:lang w:eastAsia="ar-SA"/>
        </w:rPr>
        <w:instrText xml:space="preserve"> REF _Ref519072784 \r \h  \* MERGEFORMAT </w:instrText>
      </w:r>
      <w:r w:rsidRPr="00B06FB7">
        <w:rPr>
          <w:rFonts w:cs="Segoe UI"/>
          <w:color w:val="000000"/>
          <w:szCs w:val="22"/>
          <w:lang w:eastAsia="ar-SA"/>
        </w:rPr>
      </w:r>
      <w:r w:rsidRPr="00B06FB7">
        <w:rPr>
          <w:rFonts w:cs="Segoe UI"/>
          <w:color w:val="000000"/>
          <w:szCs w:val="22"/>
          <w:lang w:eastAsia="ar-SA"/>
        </w:rPr>
        <w:fldChar w:fldCharType="separate"/>
      </w:r>
      <w:r w:rsidR="004F3C0C">
        <w:rPr>
          <w:rFonts w:cs="Segoe UI"/>
          <w:color w:val="000000"/>
          <w:szCs w:val="22"/>
          <w:lang w:eastAsia="ar-SA"/>
        </w:rPr>
        <w:t>1.2</w:t>
      </w:r>
      <w:r w:rsidRPr="00B06FB7">
        <w:rPr>
          <w:rFonts w:cs="Segoe UI"/>
          <w:color w:val="000000"/>
          <w:szCs w:val="22"/>
          <w:lang w:eastAsia="ar-SA"/>
        </w:rPr>
        <w:fldChar w:fldCharType="end"/>
      </w:r>
      <w:r w:rsidRPr="00B06FB7">
        <w:rPr>
          <w:rFonts w:cs="Segoe UI"/>
          <w:color w:val="000000"/>
          <w:szCs w:val="22"/>
          <w:lang w:eastAsia="ar-SA"/>
        </w:rPr>
        <w:t>. zadávací dokumentace.</w:t>
      </w:r>
    </w:p>
    <w:p w14:paraId="6793AE40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bookmarkStart w:id="112" w:name="_Toc208292169"/>
      <w:r w:rsidRPr="00B06FB7">
        <w:rPr>
          <w:rFonts w:cs="Segoe UI"/>
          <w:szCs w:val="22"/>
        </w:rPr>
        <w:t>Zadavatel v zákonné lhůtě 3 pracovních dní uveřejní vysvětlení zadávací dokumentace včetně přesného znění žádosti, na profilu zadavatele.</w:t>
      </w:r>
    </w:p>
    <w:p w14:paraId="2790BD0B" w14:textId="77777777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Zadavatel je oprávněn uveřejnit na profilu zadavatele za podmínek § 98 odst. 1 ZZVZ vysvětlení zadávací dokumentace i z vlastního podnětu. Dle § 99 ZZVZ může takto rovněž uveřejnit změnu nebo doplnění zadávací dokumentace.</w:t>
      </w:r>
    </w:p>
    <w:p w14:paraId="76B12922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13" w:name="_Toc199783111"/>
      <w:bookmarkStart w:id="114" w:name="_Hlk517072605"/>
      <w:bookmarkStart w:id="115" w:name="_Toc230784754"/>
      <w:bookmarkStart w:id="116" w:name="_Ref318889052"/>
      <w:bookmarkEnd w:id="112"/>
      <w:r w:rsidRPr="00B06FB7">
        <w:rPr>
          <w:rFonts w:cs="Segoe UI"/>
          <w:szCs w:val="22"/>
        </w:rPr>
        <w:t>PODMÍNKY PRO UZAVŘENÍ SMLOUVY</w:t>
      </w:r>
      <w:bookmarkStart w:id="117" w:name="_Toc465858681"/>
      <w:bookmarkEnd w:id="117"/>
      <w:r w:rsidRPr="00B06FB7">
        <w:rPr>
          <w:rFonts w:cs="Segoe UI"/>
          <w:szCs w:val="22"/>
        </w:rPr>
        <w:t xml:space="preserve"> S VYBRANÝM DODAVATELEM</w:t>
      </w:r>
      <w:bookmarkEnd w:id="113"/>
    </w:p>
    <w:p w14:paraId="5B34F0AA" w14:textId="5400CE4E" w:rsidR="00CD4B66" w:rsidRPr="00B06FB7" w:rsidRDefault="00D86C20" w:rsidP="00B06FB7">
      <w:pPr>
        <w:pStyle w:val="Nadpis2"/>
        <w:keepNext w:val="0"/>
        <w:ind w:left="851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  <w:lang w:eastAsia="en-US"/>
        </w:rPr>
        <w:t xml:space="preserve">Dodavatel, který byl zadavatelem (komisí) identifikován jako vybraný dodavatel, doloží na výzvu zadavatele za podmínek článku </w:t>
      </w:r>
      <w:r w:rsidRPr="00B06FB7">
        <w:rPr>
          <w:rFonts w:cs="Segoe UI"/>
          <w:b w:val="0"/>
          <w:bCs w:val="0"/>
          <w:szCs w:val="22"/>
        </w:rPr>
        <w:fldChar w:fldCharType="begin"/>
      </w:r>
      <w:r w:rsidRPr="00B06FB7">
        <w:rPr>
          <w:rFonts w:cs="Segoe UI"/>
          <w:b w:val="0"/>
          <w:bCs w:val="0"/>
          <w:szCs w:val="22"/>
          <w:lang w:eastAsia="en-US"/>
        </w:rPr>
        <w:instrText xml:space="preserve"> REF _Ref519077264 \r \h  \* MERGEFORMAT </w:instrText>
      </w:r>
      <w:r w:rsidRPr="00B06FB7">
        <w:rPr>
          <w:rFonts w:cs="Segoe UI"/>
          <w:b w:val="0"/>
          <w:bCs w:val="0"/>
          <w:szCs w:val="22"/>
        </w:rPr>
      </w:r>
      <w:r w:rsidRPr="00B06FB7">
        <w:rPr>
          <w:rFonts w:cs="Segoe UI"/>
          <w:b w:val="0"/>
          <w:bCs w:val="0"/>
          <w:szCs w:val="22"/>
        </w:rPr>
        <w:fldChar w:fldCharType="separate"/>
      </w:r>
      <w:r w:rsidR="004F3C0C">
        <w:rPr>
          <w:rFonts w:cs="Segoe UI"/>
          <w:b w:val="0"/>
          <w:bCs w:val="0"/>
          <w:szCs w:val="22"/>
          <w:lang w:eastAsia="en-US"/>
        </w:rPr>
        <w:t>2</w:t>
      </w:r>
      <w:r w:rsidRPr="00B06FB7">
        <w:rPr>
          <w:rFonts w:cs="Segoe UI"/>
          <w:b w:val="0"/>
          <w:bCs w:val="0"/>
          <w:szCs w:val="22"/>
        </w:rPr>
        <w:fldChar w:fldCharType="end"/>
      </w:r>
      <w:r w:rsidRPr="00B06FB7">
        <w:rPr>
          <w:rFonts w:cs="Segoe UI"/>
          <w:b w:val="0"/>
          <w:bCs w:val="0"/>
          <w:szCs w:val="22"/>
          <w:lang w:eastAsia="en-US"/>
        </w:rPr>
        <w:t xml:space="preserve"> (tj. zejména v elektronické podobě) </w:t>
      </w:r>
    </w:p>
    <w:p w14:paraId="18343004" w14:textId="4CDEB1FA" w:rsidR="00CD4B66" w:rsidRPr="00B06FB7" w:rsidRDefault="00D86C20" w:rsidP="00B06FB7">
      <w:pPr>
        <w:pStyle w:val="ListParagraph2"/>
        <w:numPr>
          <w:ilvl w:val="0"/>
          <w:numId w:val="20"/>
        </w:numPr>
        <w:spacing w:before="240"/>
        <w:ind w:left="1134" w:hanging="357"/>
        <w:contextualSpacing w:val="0"/>
        <w:jc w:val="left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doklady o kvalifikaci, </w:t>
      </w:r>
      <w:r w:rsidRPr="00B06FB7">
        <w:rPr>
          <w:rFonts w:cs="Segoe UI"/>
          <w:bCs/>
          <w:szCs w:val="22"/>
        </w:rPr>
        <w:t>které zadavatel požadoval a nemá je k dispozici, a to včetně dokladů podle § 83 odst. 1 ZZVZ</w:t>
      </w:r>
    </w:p>
    <w:p w14:paraId="2522D1E8" w14:textId="77777777" w:rsidR="00CD4B66" w:rsidRPr="00B06FB7" w:rsidRDefault="00D86C20" w:rsidP="00B06FB7">
      <w:pPr>
        <w:pStyle w:val="Nadpis2"/>
        <w:keepNext w:val="0"/>
        <w:ind w:left="851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>Je-li vybraný dodavatel českou právnickou osobou, zjistí zadavatel údaje o jeho skutečném majiteli v evidenci skutečných majitelů vedené dle zákona č. 37/2021 Sb., o evidenci skutečných majitelů. Nejedná-li se o osobu, na kterou se vztahuje zákonná výjimka, musí být údaje o skutečném majiteli v evidenci skutečných majitelů zapsány. Vybraný dodavatel, který je českou právnickou osobou, která má skutečného majitele, bude vyloučen ze zadávacího řízení, pokud nebude možné zjistit údaje o jeho skutečném majiteli z evidence skutečných majitelů; k zápisu zpřístupněnému v evidenci skutečných majitelů po odeslání oznámení o vyloučení dodavatele se nepřihlíží. Pro vybraného dodavatele, který je zahraniční právnickou osobou, platí ustanovení § 122 odst. 6 ZZVZ.</w:t>
      </w:r>
    </w:p>
    <w:p w14:paraId="43DB6D4D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18" w:name="_Toc199783112"/>
      <w:bookmarkEnd w:id="114"/>
      <w:r w:rsidRPr="00B06FB7">
        <w:rPr>
          <w:rFonts w:cs="Segoe UI"/>
          <w:szCs w:val="22"/>
        </w:rPr>
        <w:t>LHŮTA A MÍSTO PRO PODÁNÍ NABÍDEK</w:t>
      </w:r>
      <w:bookmarkEnd w:id="115"/>
      <w:bookmarkEnd w:id="116"/>
      <w:bookmarkEnd w:id="118"/>
      <w:r w:rsidRPr="00B06FB7">
        <w:rPr>
          <w:rFonts w:cs="Segoe UI"/>
          <w:szCs w:val="22"/>
        </w:rPr>
        <w:t xml:space="preserve"> </w:t>
      </w:r>
    </w:p>
    <w:p w14:paraId="53FCE968" w14:textId="54D59FAB" w:rsidR="00CD4B66" w:rsidRPr="00B06FB7" w:rsidRDefault="00D86C20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Účastník zadávacího řízení je povinen podat nabídku výhradně v elektronické podobě prostřednictvím elektronického nástroje dle článku </w:t>
      </w:r>
      <w:bookmarkStart w:id="119" w:name="_Hlk140077576"/>
      <w:r w:rsidRPr="00B06FB7">
        <w:rPr>
          <w:rFonts w:cs="Segoe UI"/>
          <w:szCs w:val="22"/>
        </w:rPr>
        <w:fldChar w:fldCharType="begin"/>
      </w:r>
      <w:r w:rsidRPr="00B06FB7">
        <w:rPr>
          <w:rFonts w:cs="Segoe UI"/>
          <w:szCs w:val="22"/>
        </w:rPr>
        <w:instrText xml:space="preserve"> REF _Ref519077264 \r \h  \* MERGEFORMAT </w:instrText>
      </w:r>
      <w:r w:rsidRPr="00B06FB7">
        <w:rPr>
          <w:rFonts w:cs="Segoe UI"/>
          <w:szCs w:val="22"/>
        </w:rPr>
      </w:r>
      <w:r w:rsidRPr="00B06FB7">
        <w:rPr>
          <w:rFonts w:cs="Segoe UI"/>
          <w:szCs w:val="22"/>
        </w:rPr>
        <w:fldChar w:fldCharType="separate"/>
      </w:r>
      <w:r w:rsidR="004F3C0C">
        <w:rPr>
          <w:rFonts w:cs="Segoe UI"/>
          <w:szCs w:val="22"/>
        </w:rPr>
        <w:t>2</w:t>
      </w:r>
      <w:r w:rsidRPr="00B06FB7">
        <w:rPr>
          <w:rFonts w:cs="Segoe UI"/>
          <w:szCs w:val="22"/>
        </w:rPr>
        <w:fldChar w:fldCharType="end"/>
      </w:r>
      <w:bookmarkEnd w:id="119"/>
      <w:r w:rsidRPr="00B06FB7">
        <w:rPr>
          <w:rFonts w:cs="Segoe UI"/>
          <w:szCs w:val="22"/>
        </w:rPr>
        <w:t xml:space="preserve">, a to do konce lhůty pro podání nabídek. </w:t>
      </w:r>
    </w:p>
    <w:p w14:paraId="28930ABB" w14:textId="77777777" w:rsidR="00CD4B66" w:rsidRPr="00B06FB7" w:rsidRDefault="00D86C20" w:rsidP="00B06FB7">
      <w:pPr>
        <w:spacing w:before="240"/>
        <w:rPr>
          <w:rFonts w:cs="Segoe UI"/>
          <w:b/>
          <w:szCs w:val="22"/>
        </w:rPr>
      </w:pPr>
      <w:r w:rsidRPr="00B06FB7">
        <w:rPr>
          <w:rFonts w:cs="Segoe UI"/>
          <w:b/>
          <w:szCs w:val="22"/>
        </w:rPr>
        <w:t>Lhůta pro podání nabídek je uvedena v příslušném formuláři uveřejněném ve Věstníku veřejných zakázek.</w:t>
      </w:r>
    </w:p>
    <w:p w14:paraId="2C0F7A82" w14:textId="212A5BF2" w:rsidR="00CD4B66" w:rsidRPr="00B06FB7" w:rsidRDefault="00D86C20" w:rsidP="00B06FB7">
      <w:pPr>
        <w:spacing w:before="240"/>
        <w:rPr>
          <w:rFonts w:cs="Segoe UI"/>
          <w:szCs w:val="22"/>
          <w:highlight w:val="yellow"/>
        </w:rPr>
      </w:pPr>
      <w:r w:rsidRPr="00B06FB7">
        <w:rPr>
          <w:rFonts w:cs="Segoe UI"/>
          <w:b/>
          <w:szCs w:val="22"/>
        </w:rPr>
        <w:t xml:space="preserve">Místem pro elektronické podání nabídek je profil zadavatele dle odst. </w:t>
      </w:r>
      <w:r w:rsidRPr="00B06FB7">
        <w:rPr>
          <w:rFonts w:cs="Segoe UI"/>
          <w:b/>
          <w:szCs w:val="22"/>
        </w:rPr>
        <w:fldChar w:fldCharType="begin"/>
      </w:r>
      <w:r w:rsidRPr="00B06FB7">
        <w:rPr>
          <w:rFonts w:cs="Segoe UI"/>
          <w:b/>
          <w:szCs w:val="22"/>
        </w:rPr>
        <w:instrText xml:space="preserve"> REF _Ref137828483 \r \h  \* MERGEFORMAT </w:instrText>
      </w:r>
      <w:r w:rsidRPr="00B06FB7">
        <w:rPr>
          <w:rFonts w:cs="Segoe UI"/>
          <w:b/>
          <w:szCs w:val="22"/>
        </w:rPr>
      </w:r>
      <w:r w:rsidRPr="00B06FB7">
        <w:rPr>
          <w:rFonts w:cs="Segoe UI"/>
          <w:b/>
          <w:szCs w:val="22"/>
        </w:rPr>
        <w:fldChar w:fldCharType="separate"/>
      </w:r>
      <w:r w:rsidR="004F3C0C">
        <w:rPr>
          <w:rFonts w:cs="Segoe UI"/>
          <w:b/>
          <w:szCs w:val="22"/>
        </w:rPr>
        <w:t>1.1</w:t>
      </w:r>
      <w:r w:rsidRPr="00B06FB7">
        <w:rPr>
          <w:rFonts w:cs="Segoe UI"/>
          <w:b/>
          <w:szCs w:val="22"/>
        </w:rPr>
        <w:fldChar w:fldCharType="end"/>
      </w:r>
      <w:r w:rsidRPr="00B06FB7">
        <w:rPr>
          <w:rFonts w:cs="Segoe UI"/>
          <w:b/>
          <w:szCs w:val="22"/>
        </w:rPr>
        <w:t xml:space="preserve"> zadávací dokumentace.</w:t>
      </w:r>
      <w:bookmarkStart w:id="120" w:name="_Toc229845474"/>
    </w:p>
    <w:p w14:paraId="68DB8725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21" w:name="_Toc199783113"/>
      <w:r w:rsidRPr="00B06FB7">
        <w:rPr>
          <w:rFonts w:cs="Segoe UI"/>
          <w:szCs w:val="22"/>
        </w:rPr>
        <w:t xml:space="preserve">OTEVÍRÁNÍ </w:t>
      </w:r>
      <w:bookmarkEnd w:id="120"/>
      <w:r w:rsidRPr="00B06FB7">
        <w:rPr>
          <w:rFonts w:cs="Segoe UI"/>
          <w:szCs w:val="22"/>
        </w:rPr>
        <w:t>NABÍDEK</w:t>
      </w:r>
      <w:bookmarkEnd w:id="121"/>
    </w:p>
    <w:p w14:paraId="685446FA" w14:textId="59FEAFF6" w:rsidR="00CD4B66" w:rsidRPr="00B06FB7" w:rsidRDefault="0079261C" w:rsidP="00B06FB7">
      <w:pPr>
        <w:spacing w:before="240"/>
        <w:rPr>
          <w:rFonts w:cs="Segoe UI"/>
          <w:szCs w:val="22"/>
        </w:rPr>
      </w:pPr>
      <w:r w:rsidRPr="00B06FB7">
        <w:rPr>
          <w:rFonts w:cs="Segoe UI"/>
          <w:szCs w:val="22"/>
        </w:rPr>
        <w:t>Otevírání elektronicky podaných nabídek je v souladu s § 109 ZZVZ neveřejné.</w:t>
      </w:r>
    </w:p>
    <w:p w14:paraId="0433C974" w14:textId="4420635B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22" w:name="_Toc509879465"/>
      <w:bookmarkStart w:id="123" w:name="_Toc199783114"/>
      <w:r w:rsidRPr="00B06FB7">
        <w:rPr>
          <w:rFonts w:cs="Segoe UI"/>
          <w:szCs w:val="22"/>
        </w:rPr>
        <w:lastRenderedPageBreak/>
        <w:t>ZADÁVACÍ LHŮTA</w:t>
      </w:r>
      <w:bookmarkEnd w:id="122"/>
      <w:bookmarkEnd w:id="123"/>
    </w:p>
    <w:p w14:paraId="0D403FD5" w14:textId="459D71B7" w:rsidR="0079261C" w:rsidRPr="00B06FB7" w:rsidRDefault="0079261C" w:rsidP="00B06FB7">
      <w:pPr>
        <w:rPr>
          <w:rFonts w:cs="Segoe UI"/>
          <w:szCs w:val="22"/>
          <w:lang w:eastAsia="en-US"/>
        </w:rPr>
      </w:pPr>
      <w:r w:rsidRPr="00B06FB7">
        <w:rPr>
          <w:rFonts w:cs="Segoe UI"/>
          <w:szCs w:val="22"/>
          <w:lang w:eastAsia="en-US"/>
        </w:rPr>
        <w:t>Doba, po kterou účastníci zadávacího řízení nesmí ze zadávacího řízení odstoupit (zadávací lhůta): 6 měsíců od skončení lhůty pro podání nabídek.</w:t>
      </w:r>
    </w:p>
    <w:p w14:paraId="10D8952E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24" w:name="_Toc199783115"/>
      <w:r w:rsidRPr="00B06FB7">
        <w:rPr>
          <w:rFonts w:cs="Segoe UI"/>
          <w:szCs w:val="22"/>
        </w:rPr>
        <w:t>VÝHRADY ZADAVATELE</w:t>
      </w:r>
      <w:bookmarkEnd w:id="124"/>
    </w:p>
    <w:p w14:paraId="5FDFADCC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Náklady spojené se svou účastí v zadávacím řízení nese účastník. </w:t>
      </w:r>
    </w:p>
    <w:p w14:paraId="231B4BC5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Zadavatel si vyhrazuje právo upravit zadávací podmínky či zrušit zadávací řízení v souladu s příslušnými ustanoveními ZZVZ. </w:t>
      </w:r>
    </w:p>
    <w:p w14:paraId="6936842E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>Zadavatel nepřipouští ani nepožaduje varianty nabídky.</w:t>
      </w:r>
    </w:p>
    <w:p w14:paraId="6B79BAB7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>Zadavatel může ověřovat věrohodnost poskytnutých údajů, dokladů, modelů anebo vzorků (jsou-li vyžadovány) a může si je opatřovat také sám, a to například u třetích osob či z veřejně dostupných zdrojů. Účastník je povinen mu v tomto ohledu poskytnout veškerou potřebnou součinnost.</w:t>
      </w:r>
    </w:p>
    <w:p w14:paraId="37FCEECC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Zadavatel požaduje ze strany dodavatelů a jejich poddodavatelů dodržení podmínek dle ustanovení § 4b zákona č. 159/2006 Sb., o střetu zájmů, ve znění pozdějších předpisů. Zadavatel vyloučí účastníka zadávacího řízení, pokud účastník nebo poddodavatel, prostřednictvím kterého účastník prokazuje kvalifikaci, poruší citované ustanovení. </w:t>
      </w:r>
    </w:p>
    <w:p w14:paraId="7D61ECBC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Zadavatel upozorňuje, že vybraný dodavatel je dle </w:t>
      </w:r>
      <w:proofErr w:type="spellStart"/>
      <w:r w:rsidRPr="00B06FB7">
        <w:rPr>
          <w:rFonts w:cs="Segoe UI"/>
          <w:b w:val="0"/>
          <w:szCs w:val="22"/>
        </w:rPr>
        <w:t>ust</w:t>
      </w:r>
      <w:proofErr w:type="spellEnd"/>
      <w:r w:rsidRPr="00B06FB7">
        <w:rPr>
          <w:rFonts w:cs="Segoe UI"/>
          <w:b w:val="0"/>
          <w:szCs w:val="22"/>
        </w:rPr>
        <w:t xml:space="preserve">. § 2 písm. e) zákona č. 320/2001 Sb., o finanční kontrole </w:t>
      </w:r>
      <w:r w:rsidRPr="00B06FB7">
        <w:rPr>
          <w:rFonts w:cs="Segoe UI"/>
          <w:b w:val="0"/>
          <w:bCs w:val="0"/>
          <w:szCs w:val="22"/>
        </w:rPr>
        <w:t>ve veřejné správě a o změně některých zákonů (zákon o finanční kontrole)</w:t>
      </w:r>
      <w:r w:rsidRPr="00B06FB7">
        <w:rPr>
          <w:rFonts w:cs="Segoe UI"/>
          <w:b w:val="0"/>
          <w:szCs w:val="22"/>
        </w:rPr>
        <w:t>, ve znění pozdějších předpisů, osobou povinnou spolupůsobit při výkonu finanční kontroly.</w:t>
      </w:r>
    </w:p>
    <w:p w14:paraId="30C3E654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bCs w:val="0"/>
          <w:szCs w:val="22"/>
        </w:rPr>
      </w:pPr>
      <w:bookmarkStart w:id="125" w:name="_Hlk139991161"/>
      <w:r w:rsidRPr="00B06FB7">
        <w:rPr>
          <w:rFonts w:cs="Segoe UI"/>
          <w:b w:val="0"/>
          <w:bCs w:val="0"/>
          <w:szCs w:val="22"/>
        </w:rPr>
        <w:t>Zadavatel si vyhrazuje, že námitky proti zadávacím podmínkám podle § 242 odst. 4 ZZVZ lze podat nejpozději 72 hodin před skončením lhůty pro podání nabídek.</w:t>
      </w:r>
      <w:bookmarkEnd w:id="125"/>
    </w:p>
    <w:p w14:paraId="6667EC12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26" w:name="_Toc199783116"/>
      <w:r w:rsidRPr="00B06FB7">
        <w:rPr>
          <w:rFonts w:cs="Segoe UI"/>
          <w:szCs w:val="22"/>
        </w:rPr>
        <w:t>INFORMACE O ZPRACOVÁNÍ OSOBNÍCH ÚDAJŮ</w:t>
      </w:r>
      <w:bookmarkEnd w:id="126"/>
      <w:r w:rsidRPr="00B06FB7">
        <w:rPr>
          <w:rFonts w:cs="Segoe UI"/>
          <w:szCs w:val="22"/>
        </w:rPr>
        <w:t xml:space="preserve"> </w:t>
      </w:r>
    </w:p>
    <w:p w14:paraId="3BD85A49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>Zadavatel v postavení správce osobních údajů tímto informuje ve smyslu čl. 13 Nařízení Evropského parlamentu a Rady (EU) 2016/679 o ochraně fyzických osob v souvislosti se zpracováním osobních údajů a o volném pohybu těchto údajů (dále jen „</w:t>
      </w:r>
      <w:r w:rsidRPr="00B06FB7">
        <w:rPr>
          <w:rFonts w:cs="Segoe UI"/>
          <w:b w:val="0"/>
          <w:i/>
          <w:szCs w:val="22"/>
        </w:rPr>
        <w:t>GDPR</w:t>
      </w:r>
      <w:r w:rsidRPr="00B06FB7">
        <w:rPr>
          <w:rFonts w:cs="Segoe UI"/>
          <w:b w:val="0"/>
          <w:szCs w:val="22"/>
        </w:rPr>
        <w:t>“) a zákona č. 110/2019 Sb., o zpracování osobních údajů, ve znění pozdějších předpisů,</w:t>
      </w:r>
      <w:r w:rsidRPr="00B06FB7">
        <w:rPr>
          <w:rFonts w:cs="Segoe UI"/>
          <w:szCs w:val="22"/>
        </w:rPr>
        <w:t xml:space="preserve"> </w:t>
      </w:r>
      <w:r w:rsidRPr="00B06FB7">
        <w:rPr>
          <w:rFonts w:cs="Segoe UI"/>
          <w:b w:val="0"/>
          <w:szCs w:val="22"/>
        </w:rPr>
        <w:t xml:space="preserve">účastníky zadávacího řízení o zpracování osobních údajů za účelem realizace zadávacího řízení dle ZZVZ. </w:t>
      </w:r>
    </w:p>
    <w:p w14:paraId="760C8400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lastRenderedPageBreak/>
        <w:t xml:space="preserve">Zadavatel může v rámci realizace zadávacího řízení zpracovávat osobní údaje dodavatelů a jejich poddodavatelů (z řad fyzických osob podnikajících), členů statutárních orgánů a kontaktních osob dodavatelů a jejich poddodavatelů, osob, prostřednictvím kterých je dodavatelem prokazována kvalifikace, členů realizačního týmu dodavatele a skutečných majitelů dodavatele. </w:t>
      </w:r>
    </w:p>
    <w:p w14:paraId="5930D9E7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Zadavatel bude zpracovávat osobní údaje pouze v rozsahu nezbytném pro realizaci zadávacího řízení a pouze po dobu stanovenou právními předpisy, zejména ZZVZ. Subjekty údajů jsou oprávněny uplatňovat jejich práva dle čl. 13 až 22 GDPR v písemné formě na adrese sídla zadavatele. </w:t>
      </w:r>
    </w:p>
    <w:p w14:paraId="42244DF5" w14:textId="77777777" w:rsidR="00CD4B66" w:rsidRPr="00B06FB7" w:rsidRDefault="00D86C20" w:rsidP="00B06FB7">
      <w:pPr>
        <w:pStyle w:val="Nadpis2"/>
        <w:keepNext w:val="0"/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Zadavatel předává osobní údaje ke zpracování zástupci zadavatele jako zpracovateli osobních údajů, za účelem administrace zadávacího řízení dle </w:t>
      </w:r>
      <w:proofErr w:type="spellStart"/>
      <w:r w:rsidRPr="00B06FB7">
        <w:rPr>
          <w:rFonts w:cs="Segoe UI"/>
          <w:b w:val="0"/>
          <w:szCs w:val="22"/>
        </w:rPr>
        <w:t>ust</w:t>
      </w:r>
      <w:proofErr w:type="spellEnd"/>
      <w:r w:rsidRPr="00B06FB7">
        <w:rPr>
          <w:rFonts w:cs="Segoe UI"/>
          <w:b w:val="0"/>
          <w:szCs w:val="22"/>
        </w:rPr>
        <w:t xml:space="preserve">. § 43 ZZVZ. </w:t>
      </w:r>
    </w:p>
    <w:p w14:paraId="05CF7E15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27" w:name="_Toc104276846"/>
      <w:bookmarkStart w:id="128" w:name="_Toc104282138"/>
      <w:bookmarkStart w:id="129" w:name="_Toc199783117"/>
      <w:r w:rsidRPr="00B06FB7">
        <w:rPr>
          <w:rFonts w:cs="Segoe UI"/>
          <w:szCs w:val="22"/>
        </w:rPr>
        <w:t>SANKCE VŮČI RUSKU A BĚLORUSKU</w:t>
      </w:r>
      <w:bookmarkEnd w:id="127"/>
      <w:bookmarkEnd w:id="128"/>
      <w:bookmarkEnd w:id="129"/>
    </w:p>
    <w:p w14:paraId="0424A973" w14:textId="77777777" w:rsidR="00CD4B66" w:rsidRPr="00B06FB7" w:rsidRDefault="00D86C20" w:rsidP="00B06FB7">
      <w:pPr>
        <w:pStyle w:val="Nadpis2"/>
        <w:keepNext w:val="0"/>
        <w:tabs>
          <w:tab w:val="num" w:pos="360"/>
        </w:tabs>
        <w:ind w:left="992"/>
        <w:jc w:val="both"/>
        <w:rPr>
          <w:rFonts w:cs="Segoe UI"/>
          <w:b w:val="0"/>
          <w:szCs w:val="22"/>
        </w:rPr>
      </w:pPr>
      <w:bookmarkStart w:id="130" w:name="_Ref137829235"/>
      <w:r w:rsidRPr="00B06FB7">
        <w:rPr>
          <w:rFonts w:cs="Segoe UI"/>
          <w:b w:val="0"/>
          <w:szCs w:val="22"/>
        </w:rPr>
        <w:t>Účastník podáním nabídky potvrzuje, že v případě uzavření smlouvy se zadavatelem platby poskytované zadavatelem v souvislosti s realizací veřejné zakázky neposkytne přímo nebo nepřímo ani jen zčásti osobám, vůči kterým platí tzv. individuální finanční sankce ve smyslu čl. 2 odst. 2 Nařízení Rady (EU) č. 208/2014 ze dne 5. 3. 2014 o omezujících opatřeních vůči některým osobám, subjektům a orgánům vzhledem k situaci na Ukrajině</w:t>
      </w:r>
      <w:bookmarkStart w:id="131" w:name="_Hlk139991197"/>
      <w:r w:rsidRPr="00B06FB7">
        <w:rPr>
          <w:rFonts w:cs="Segoe UI"/>
          <w:b w:val="0"/>
          <w:szCs w:val="22"/>
        </w:rPr>
        <w:t xml:space="preserve">, </w:t>
      </w:r>
      <w:r w:rsidRPr="00B06FB7">
        <w:rPr>
          <w:rFonts w:cs="Segoe UI"/>
          <w:b w:val="0"/>
          <w:bCs w:val="0"/>
          <w:szCs w:val="22"/>
        </w:rPr>
        <w:t>Nařízení Rady (EU) č. 269/2014 ze dne 17. 3. 2014 o omezujících opatřeních vzhledem k činnostem narušujícím nebo ohrožujícím územní celistvost, svrchovanost a nezávislost Ukrajiny</w:t>
      </w:r>
      <w:bookmarkEnd w:id="131"/>
      <w:r w:rsidRPr="00B06FB7">
        <w:rPr>
          <w:rFonts w:cs="Segoe UI"/>
          <w:b w:val="0"/>
          <w:szCs w:val="22"/>
        </w:rPr>
        <w:t xml:space="preserve"> a Nařízení Rady (ES) č. 765/2006 ze dne 18. 5. 2006 o omezujících opatřeních vůči prezidentu Lukašenkovi a některým představitelům Běloruska a které jsou uvedeny na tzv. sankčních seznamech  (dle příloh č. 1 těchto nařízení)</w:t>
      </w:r>
      <w:r w:rsidRPr="00B06FB7">
        <w:rPr>
          <w:rFonts w:cs="Segoe UI"/>
          <w:b w:val="0"/>
          <w:szCs w:val="22"/>
          <w:vertAlign w:val="superscript"/>
        </w:rPr>
        <w:footnoteReference w:id="4"/>
      </w:r>
      <w:r w:rsidRPr="00B06FB7">
        <w:rPr>
          <w:rFonts w:cs="Segoe UI"/>
          <w:b w:val="0"/>
          <w:szCs w:val="22"/>
        </w:rPr>
        <w:t>.</w:t>
      </w:r>
      <w:bookmarkEnd w:id="130"/>
    </w:p>
    <w:p w14:paraId="0D854EA3" w14:textId="77777777" w:rsidR="00CD4B66" w:rsidRPr="00B06FB7" w:rsidRDefault="00D86C20" w:rsidP="00B06FB7">
      <w:pPr>
        <w:pStyle w:val="Nadpis2"/>
        <w:keepNext w:val="0"/>
        <w:tabs>
          <w:tab w:val="num" w:pos="360"/>
        </w:tabs>
        <w:ind w:left="992"/>
        <w:jc w:val="both"/>
        <w:rPr>
          <w:rFonts w:cs="Segoe UI"/>
          <w:b w:val="0"/>
          <w:szCs w:val="22"/>
        </w:rPr>
      </w:pPr>
      <w:bookmarkStart w:id="132" w:name="_Ref137829244"/>
      <w:r w:rsidRPr="00B06FB7">
        <w:rPr>
          <w:rFonts w:cs="Segoe UI"/>
          <w:b w:val="0"/>
          <w:szCs w:val="22"/>
        </w:rPr>
        <w:t>Účastník podáním nabídky dále potvrzuje, že nejsou naplněny podmínky uvedené v nařízení Rady (EU) 2022/576 ze dne 8. dubna 2022, kterým se mění nařízení (EU) č. 833/2014 o omezujících opatřeních vzhledem k činnostem Ruska destabilizujícím situaci na Ukrajině, tedy zejména, že se nejedná o dodavatele:</w:t>
      </w:r>
      <w:bookmarkEnd w:id="132"/>
    </w:p>
    <w:p w14:paraId="4E267CFC" w14:textId="77777777" w:rsidR="00CD4B66" w:rsidRPr="00B06FB7" w:rsidRDefault="00D86C20" w:rsidP="00B06FB7">
      <w:pPr>
        <w:pStyle w:val="Nadpis2"/>
        <w:numPr>
          <w:ilvl w:val="0"/>
          <w:numId w:val="18"/>
        </w:numPr>
        <w:tabs>
          <w:tab w:val="num" w:pos="360"/>
        </w:tabs>
        <w:ind w:left="1718" w:hanging="357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lastRenderedPageBreak/>
        <w:t>ruského státního příslušníka, fyzickou nebo právnickou osobu se sídlem v Rusku,</w:t>
      </w:r>
    </w:p>
    <w:p w14:paraId="3595AB1C" w14:textId="77777777" w:rsidR="00CD4B66" w:rsidRPr="00B06FB7" w:rsidRDefault="00D86C20" w:rsidP="00B06FB7">
      <w:pPr>
        <w:pStyle w:val="Nadpis2"/>
        <w:numPr>
          <w:ilvl w:val="0"/>
          <w:numId w:val="18"/>
        </w:numPr>
        <w:tabs>
          <w:tab w:val="num" w:pos="360"/>
        </w:tabs>
        <w:ind w:left="1718" w:hanging="357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>právnickou osobu, která je z více než 50 % přímo či nepřímo vlastněna některou z osob dle předešlé odrážky, nebo</w:t>
      </w:r>
    </w:p>
    <w:p w14:paraId="49D229A9" w14:textId="77777777" w:rsidR="00CD4B66" w:rsidRPr="00B06FB7" w:rsidRDefault="00D86C20" w:rsidP="00B06FB7">
      <w:pPr>
        <w:pStyle w:val="Nadpis2"/>
        <w:numPr>
          <w:ilvl w:val="0"/>
          <w:numId w:val="18"/>
        </w:numPr>
        <w:tabs>
          <w:tab w:val="num" w:pos="360"/>
        </w:tabs>
        <w:ind w:left="1718" w:hanging="357"/>
        <w:jc w:val="both"/>
        <w:rPr>
          <w:rFonts w:cs="Segoe UI"/>
          <w:b w:val="0"/>
          <w:bCs w:val="0"/>
          <w:szCs w:val="22"/>
        </w:rPr>
      </w:pPr>
      <w:r w:rsidRPr="00B06FB7">
        <w:rPr>
          <w:rFonts w:cs="Segoe UI"/>
          <w:b w:val="0"/>
          <w:bCs w:val="0"/>
          <w:szCs w:val="22"/>
        </w:rPr>
        <w:t>fyzickou nebo právnickou osobu, která jedná jménem nebo na pokyn některé z osob uvedených v předešlých odrážkách.</w:t>
      </w:r>
    </w:p>
    <w:p w14:paraId="1E952618" w14:textId="77777777" w:rsidR="00CD4B66" w:rsidRPr="00B06FB7" w:rsidRDefault="00D86C20" w:rsidP="00B06FB7">
      <w:pPr>
        <w:spacing w:before="240"/>
        <w:ind w:left="992"/>
        <w:rPr>
          <w:rFonts w:cs="Segoe UI"/>
          <w:szCs w:val="22"/>
        </w:rPr>
      </w:pPr>
      <w:bookmarkStart w:id="133" w:name="_Hlk104896468"/>
      <w:r w:rsidRPr="00B06FB7">
        <w:rPr>
          <w:rFonts w:cs="Segoe UI"/>
          <w:szCs w:val="22"/>
        </w:rPr>
        <w:t>Uvedené platí v případě podání společné nabídky pro každého ze sdružených dodavatelů, jakož i pro případ, kdy účastník hodlá využít poddodavatele (nebo jinou osobu prokazující kvalifikaci za účastníka) při realizaci plnění veřejné zakázky, pro kterého platí některá ze shora uvedených odrážek a který se bude na realizaci veřejné zakázky podílet z více jak 10 % hodnoty veřejné zakázky (dle výše nabídkové ceny v Kč bez DPH).</w:t>
      </w:r>
    </w:p>
    <w:p w14:paraId="5AE31732" w14:textId="1F7A8EF2" w:rsidR="00CD4B66" w:rsidRPr="00B06FB7" w:rsidRDefault="00D86C20" w:rsidP="00B06FB7">
      <w:pPr>
        <w:pStyle w:val="Nadpis2"/>
        <w:keepNext w:val="0"/>
        <w:tabs>
          <w:tab w:val="num" w:pos="360"/>
        </w:tabs>
        <w:ind w:left="992"/>
        <w:jc w:val="both"/>
        <w:rPr>
          <w:rFonts w:cs="Segoe UI"/>
          <w:b w:val="0"/>
          <w:szCs w:val="22"/>
        </w:rPr>
      </w:pPr>
      <w:bookmarkStart w:id="134" w:name="_Ref104194560"/>
      <w:bookmarkEnd w:id="133"/>
      <w:r w:rsidRPr="00B06FB7">
        <w:rPr>
          <w:rFonts w:cs="Segoe UI"/>
          <w:b w:val="0"/>
          <w:szCs w:val="22"/>
        </w:rPr>
        <w:t xml:space="preserve">Má-li účastník pochybnost, zda nedochází k naplnění podmínek dle odst. </w:t>
      </w:r>
      <w:r w:rsidRPr="00B06FB7">
        <w:rPr>
          <w:rFonts w:cs="Segoe UI"/>
          <w:b w:val="0"/>
          <w:szCs w:val="22"/>
        </w:rPr>
        <w:fldChar w:fldCharType="begin"/>
      </w:r>
      <w:r w:rsidRPr="00B06FB7">
        <w:rPr>
          <w:rFonts w:cs="Segoe UI"/>
          <w:b w:val="0"/>
          <w:szCs w:val="22"/>
        </w:rPr>
        <w:instrText xml:space="preserve"> REF _Ref137829235 \r \h  \* MERGEFORMAT </w:instrText>
      </w:r>
      <w:r w:rsidRPr="00B06FB7">
        <w:rPr>
          <w:rFonts w:cs="Segoe UI"/>
          <w:b w:val="0"/>
          <w:szCs w:val="22"/>
        </w:rPr>
      </w:r>
      <w:r w:rsidRPr="00B06FB7">
        <w:rPr>
          <w:rFonts w:cs="Segoe UI"/>
          <w:b w:val="0"/>
          <w:szCs w:val="22"/>
        </w:rPr>
        <w:fldChar w:fldCharType="separate"/>
      </w:r>
      <w:r w:rsidR="004F3C0C">
        <w:rPr>
          <w:rFonts w:cs="Segoe UI"/>
          <w:b w:val="0"/>
          <w:szCs w:val="22"/>
        </w:rPr>
        <w:t>20.1</w:t>
      </w:r>
      <w:r w:rsidRPr="00B06FB7">
        <w:rPr>
          <w:rFonts w:cs="Segoe UI"/>
          <w:b w:val="0"/>
          <w:szCs w:val="22"/>
        </w:rPr>
        <w:fldChar w:fldCharType="end"/>
      </w:r>
      <w:r w:rsidRPr="00B06FB7">
        <w:rPr>
          <w:rFonts w:cs="Segoe UI"/>
          <w:b w:val="0"/>
          <w:szCs w:val="22"/>
        </w:rPr>
        <w:t xml:space="preserve"> nebo </w:t>
      </w:r>
      <w:r w:rsidRPr="00B06FB7">
        <w:rPr>
          <w:rFonts w:cs="Segoe UI"/>
          <w:b w:val="0"/>
          <w:szCs w:val="22"/>
        </w:rPr>
        <w:fldChar w:fldCharType="begin"/>
      </w:r>
      <w:r w:rsidRPr="00B06FB7">
        <w:rPr>
          <w:rFonts w:cs="Segoe UI"/>
          <w:b w:val="0"/>
          <w:szCs w:val="22"/>
        </w:rPr>
        <w:instrText xml:space="preserve"> REF _Ref137829244 \r \h  \* MERGEFORMAT </w:instrText>
      </w:r>
      <w:r w:rsidRPr="00B06FB7">
        <w:rPr>
          <w:rFonts w:cs="Segoe UI"/>
          <w:b w:val="0"/>
          <w:szCs w:val="22"/>
        </w:rPr>
      </w:r>
      <w:r w:rsidRPr="00B06FB7">
        <w:rPr>
          <w:rFonts w:cs="Segoe UI"/>
          <w:b w:val="0"/>
          <w:szCs w:val="22"/>
        </w:rPr>
        <w:fldChar w:fldCharType="separate"/>
      </w:r>
      <w:r w:rsidR="004F3C0C">
        <w:rPr>
          <w:rFonts w:cs="Segoe UI"/>
          <w:b w:val="0"/>
          <w:szCs w:val="22"/>
        </w:rPr>
        <w:t>20.2</w:t>
      </w:r>
      <w:r w:rsidRPr="00B06FB7">
        <w:rPr>
          <w:rFonts w:cs="Segoe UI"/>
          <w:b w:val="0"/>
          <w:szCs w:val="22"/>
        </w:rPr>
        <w:fldChar w:fldCharType="end"/>
      </w:r>
      <w:r w:rsidRPr="00B06FB7">
        <w:rPr>
          <w:rFonts w:cs="Segoe UI"/>
          <w:b w:val="0"/>
          <w:szCs w:val="22"/>
        </w:rPr>
        <w:t xml:space="preserve"> zadávací dokumentace, uvede rozhodné okolnosti a označí takovou osobu nebo osoby v nabídce ve smyslu odst. </w:t>
      </w:r>
      <w:r w:rsidRPr="00B06FB7">
        <w:rPr>
          <w:rFonts w:cs="Segoe UI"/>
          <w:b w:val="0"/>
          <w:szCs w:val="22"/>
        </w:rPr>
        <w:fldChar w:fldCharType="begin"/>
      </w:r>
      <w:r w:rsidRPr="00B06FB7">
        <w:rPr>
          <w:rFonts w:cs="Segoe UI"/>
          <w:b w:val="0"/>
          <w:szCs w:val="22"/>
        </w:rPr>
        <w:instrText xml:space="preserve"> REF _Ref137829278 \r \h  \* MERGEFORMAT </w:instrText>
      </w:r>
      <w:r w:rsidRPr="00B06FB7">
        <w:rPr>
          <w:rFonts w:cs="Segoe UI"/>
          <w:b w:val="0"/>
          <w:szCs w:val="22"/>
        </w:rPr>
      </w:r>
      <w:r w:rsidRPr="00B06FB7">
        <w:rPr>
          <w:rFonts w:cs="Segoe UI"/>
          <w:b w:val="0"/>
          <w:szCs w:val="22"/>
        </w:rPr>
        <w:fldChar w:fldCharType="separate"/>
      </w:r>
      <w:r w:rsidR="004F3C0C">
        <w:rPr>
          <w:rFonts w:cs="Segoe UI"/>
          <w:b w:val="0"/>
          <w:szCs w:val="22"/>
        </w:rPr>
        <w:t>11.4</w:t>
      </w:r>
      <w:r w:rsidRPr="00B06FB7">
        <w:rPr>
          <w:rFonts w:cs="Segoe UI"/>
          <w:b w:val="0"/>
          <w:szCs w:val="22"/>
        </w:rPr>
        <w:fldChar w:fldCharType="end"/>
      </w:r>
      <w:r w:rsidRPr="00B06FB7">
        <w:rPr>
          <w:rFonts w:cs="Segoe UI"/>
          <w:b w:val="0"/>
          <w:szCs w:val="22"/>
        </w:rPr>
        <w:t xml:space="preserve"> zadávací dokumentace. Účastník může též dle jeho uvážení uvést informace a doklady věrohodným způsobem rozptylující pochybnosti dle předchozí věty, případně doklady o přijatých opatřeních na straně účastníka.</w:t>
      </w:r>
      <w:bookmarkEnd w:id="134"/>
    </w:p>
    <w:p w14:paraId="54FDC702" w14:textId="26336384" w:rsidR="00CD4B66" w:rsidRPr="00B06FB7" w:rsidRDefault="00D86C20" w:rsidP="00B06FB7">
      <w:pPr>
        <w:pStyle w:val="Nadpis2"/>
        <w:keepNext w:val="0"/>
        <w:tabs>
          <w:tab w:val="num" w:pos="360"/>
        </w:tabs>
        <w:ind w:left="992"/>
        <w:jc w:val="both"/>
        <w:rPr>
          <w:rFonts w:cs="Segoe UI"/>
          <w:b w:val="0"/>
          <w:szCs w:val="22"/>
        </w:rPr>
      </w:pPr>
      <w:r w:rsidRPr="00B06FB7">
        <w:rPr>
          <w:rFonts w:cs="Segoe UI"/>
          <w:b w:val="0"/>
          <w:szCs w:val="22"/>
        </w:rPr>
        <w:t xml:space="preserve">Uplatní-li se na účastníka sankce uvedené v odst. </w:t>
      </w:r>
      <w:r w:rsidRPr="00B06FB7">
        <w:rPr>
          <w:rFonts w:cs="Segoe UI"/>
          <w:b w:val="0"/>
          <w:szCs w:val="22"/>
        </w:rPr>
        <w:fldChar w:fldCharType="begin"/>
      </w:r>
      <w:r w:rsidRPr="00B06FB7">
        <w:rPr>
          <w:rFonts w:cs="Segoe UI"/>
          <w:b w:val="0"/>
          <w:szCs w:val="22"/>
        </w:rPr>
        <w:instrText xml:space="preserve"> REF _Ref137829235 \r \h  \* MERGEFORMAT </w:instrText>
      </w:r>
      <w:r w:rsidRPr="00B06FB7">
        <w:rPr>
          <w:rFonts w:cs="Segoe UI"/>
          <w:b w:val="0"/>
          <w:szCs w:val="22"/>
        </w:rPr>
      </w:r>
      <w:r w:rsidRPr="00B06FB7">
        <w:rPr>
          <w:rFonts w:cs="Segoe UI"/>
          <w:b w:val="0"/>
          <w:szCs w:val="22"/>
        </w:rPr>
        <w:fldChar w:fldCharType="separate"/>
      </w:r>
      <w:r w:rsidR="004F3C0C">
        <w:rPr>
          <w:rFonts w:cs="Segoe UI"/>
          <w:b w:val="0"/>
          <w:szCs w:val="22"/>
        </w:rPr>
        <w:t>20.1</w:t>
      </w:r>
      <w:r w:rsidRPr="00B06FB7">
        <w:rPr>
          <w:rFonts w:cs="Segoe UI"/>
          <w:b w:val="0"/>
          <w:szCs w:val="22"/>
        </w:rPr>
        <w:fldChar w:fldCharType="end"/>
      </w:r>
      <w:r w:rsidRPr="00B06FB7">
        <w:rPr>
          <w:rFonts w:cs="Segoe UI"/>
          <w:b w:val="0"/>
          <w:szCs w:val="22"/>
        </w:rPr>
        <w:t xml:space="preserve"> nebo </w:t>
      </w:r>
      <w:r w:rsidRPr="00B06FB7">
        <w:rPr>
          <w:rFonts w:cs="Segoe UI"/>
          <w:b w:val="0"/>
          <w:szCs w:val="22"/>
        </w:rPr>
        <w:fldChar w:fldCharType="begin"/>
      </w:r>
      <w:r w:rsidRPr="00B06FB7">
        <w:rPr>
          <w:rFonts w:cs="Segoe UI"/>
          <w:b w:val="0"/>
          <w:szCs w:val="22"/>
        </w:rPr>
        <w:instrText xml:space="preserve"> REF _Ref137829244 \r \h  \* MERGEFORMAT </w:instrText>
      </w:r>
      <w:r w:rsidRPr="00B06FB7">
        <w:rPr>
          <w:rFonts w:cs="Segoe UI"/>
          <w:b w:val="0"/>
          <w:szCs w:val="22"/>
        </w:rPr>
      </w:r>
      <w:r w:rsidRPr="00B06FB7">
        <w:rPr>
          <w:rFonts w:cs="Segoe UI"/>
          <w:b w:val="0"/>
          <w:szCs w:val="22"/>
        </w:rPr>
        <w:fldChar w:fldCharType="separate"/>
      </w:r>
      <w:r w:rsidR="004F3C0C">
        <w:rPr>
          <w:rFonts w:cs="Segoe UI"/>
          <w:b w:val="0"/>
          <w:szCs w:val="22"/>
        </w:rPr>
        <w:t>20.2</w:t>
      </w:r>
      <w:r w:rsidRPr="00B06FB7">
        <w:rPr>
          <w:rFonts w:cs="Segoe UI"/>
          <w:b w:val="0"/>
          <w:szCs w:val="22"/>
        </w:rPr>
        <w:fldChar w:fldCharType="end"/>
      </w:r>
      <w:r w:rsidRPr="00B06FB7">
        <w:rPr>
          <w:rFonts w:cs="Segoe UI"/>
          <w:b w:val="0"/>
          <w:szCs w:val="22"/>
        </w:rPr>
        <w:t xml:space="preserve"> zadávací dokumentace, zadavatel bude postupovat v souladu s § 48a ZZVZ.</w:t>
      </w:r>
    </w:p>
    <w:p w14:paraId="26C87C82" w14:textId="77777777" w:rsidR="00CD4B66" w:rsidRPr="00B06FB7" w:rsidRDefault="00D86C20" w:rsidP="00B06FB7">
      <w:pPr>
        <w:pStyle w:val="Nadpis1"/>
        <w:spacing w:before="240" w:after="240" w:line="276" w:lineRule="auto"/>
        <w:ind w:left="431" w:hanging="431"/>
        <w:rPr>
          <w:rFonts w:cs="Segoe UI"/>
          <w:szCs w:val="22"/>
        </w:rPr>
      </w:pPr>
      <w:bookmarkStart w:id="135" w:name="_Toc199783118"/>
      <w:r w:rsidRPr="00B06FB7">
        <w:rPr>
          <w:rFonts w:cs="Segoe UI"/>
          <w:szCs w:val="22"/>
        </w:rPr>
        <w:t>SEZNAM PŘÍLOH</w:t>
      </w:r>
      <w:bookmarkEnd w:id="135"/>
    </w:p>
    <w:p w14:paraId="1CA4CAE6" w14:textId="77777777" w:rsidR="00BC70BE" w:rsidRPr="00B06FB7" w:rsidRDefault="00D86C20" w:rsidP="00B06FB7">
      <w:pPr>
        <w:spacing w:after="120"/>
        <w:ind w:left="567"/>
        <w:rPr>
          <w:rFonts w:cs="Segoe UI"/>
          <w:szCs w:val="22"/>
        </w:rPr>
      </w:pPr>
      <w:r w:rsidRPr="00B06FB7">
        <w:rPr>
          <w:rFonts w:cs="Segoe UI"/>
          <w:szCs w:val="22"/>
        </w:rPr>
        <w:t>Součástí zadávací dokumentace jsou následující přílohy:</w:t>
      </w:r>
    </w:p>
    <w:p w14:paraId="074E7B70" w14:textId="29BF1DA1" w:rsidR="00BC70BE" w:rsidRPr="00B06FB7" w:rsidRDefault="00BC70BE" w:rsidP="00B06FB7">
      <w:pPr>
        <w:pStyle w:val="Odstavecseseznamem"/>
        <w:numPr>
          <w:ilvl w:val="0"/>
          <w:numId w:val="26"/>
        </w:numPr>
        <w:spacing w:after="120"/>
        <w:ind w:left="993"/>
        <w:rPr>
          <w:rFonts w:cs="Segoe UI"/>
          <w:szCs w:val="22"/>
        </w:rPr>
      </w:pPr>
      <w:r w:rsidRPr="00B06FB7">
        <w:rPr>
          <w:rFonts w:cs="Segoe UI"/>
          <w:szCs w:val="22"/>
        </w:rPr>
        <w:t>Příloha č. 1: Obchodní podmínky (závazný návrh rámcové dohody)</w:t>
      </w:r>
    </w:p>
    <w:p w14:paraId="23777F86" w14:textId="77A1AC45" w:rsidR="00CE3105" w:rsidRPr="00B06FB7" w:rsidRDefault="00CE3105" w:rsidP="00B06FB7">
      <w:pPr>
        <w:pStyle w:val="Odstavecseseznamem"/>
        <w:numPr>
          <w:ilvl w:val="0"/>
          <w:numId w:val="26"/>
        </w:numPr>
        <w:spacing w:after="120"/>
        <w:ind w:left="993"/>
        <w:rPr>
          <w:rFonts w:cs="Segoe UI"/>
          <w:szCs w:val="22"/>
        </w:rPr>
      </w:pPr>
      <w:r w:rsidRPr="00B06FB7">
        <w:rPr>
          <w:rFonts w:cs="Segoe UI"/>
          <w:szCs w:val="22"/>
        </w:rPr>
        <w:t>Příloha č. 2: Ceník (soupis prací Rámcové dohody)</w:t>
      </w:r>
    </w:p>
    <w:p w14:paraId="0DC75F39" w14:textId="161D05A1" w:rsidR="00FE5FBF" w:rsidRPr="00B06FB7" w:rsidRDefault="00FE5FBF" w:rsidP="00B06FB7">
      <w:pPr>
        <w:pStyle w:val="Odstavecseseznamem"/>
        <w:numPr>
          <w:ilvl w:val="0"/>
          <w:numId w:val="26"/>
        </w:numPr>
        <w:spacing w:after="120"/>
        <w:ind w:left="993"/>
        <w:rPr>
          <w:rFonts w:cs="Segoe UI"/>
          <w:szCs w:val="22"/>
        </w:rPr>
      </w:pPr>
      <w:r w:rsidRPr="00B06FB7">
        <w:rPr>
          <w:rFonts w:cs="Segoe UI"/>
          <w:szCs w:val="22"/>
        </w:rPr>
        <w:t xml:space="preserve">Příloha č. </w:t>
      </w:r>
      <w:r w:rsidR="00CE3105" w:rsidRPr="00B06FB7">
        <w:rPr>
          <w:rFonts w:cs="Segoe UI"/>
          <w:szCs w:val="22"/>
        </w:rPr>
        <w:t>3</w:t>
      </w:r>
      <w:r w:rsidR="00B06FB7">
        <w:rPr>
          <w:rFonts w:cs="Segoe UI"/>
          <w:szCs w:val="22"/>
        </w:rPr>
        <w:t>:</w:t>
      </w:r>
      <w:r w:rsidRPr="00B06FB7">
        <w:rPr>
          <w:rFonts w:cs="Segoe UI"/>
          <w:szCs w:val="22"/>
        </w:rPr>
        <w:t xml:space="preserve"> </w:t>
      </w:r>
      <w:r w:rsidRPr="00B06FB7">
        <w:rPr>
          <w:rFonts w:cs="Segoe UI"/>
          <w:color w:val="000000"/>
          <w:szCs w:val="22"/>
        </w:rPr>
        <w:t xml:space="preserve">Tabulka odborných zkušeností realizačního týmu </w:t>
      </w:r>
    </w:p>
    <w:p w14:paraId="4A0810D2" w14:textId="5A174F93" w:rsidR="00CD4B66" w:rsidRPr="00B06FB7" w:rsidRDefault="00D86C20" w:rsidP="00B06FB7">
      <w:pPr>
        <w:keepNext/>
        <w:spacing w:before="960" w:after="1080"/>
        <w:rPr>
          <w:rFonts w:cs="Segoe UI"/>
          <w:szCs w:val="22"/>
        </w:rPr>
      </w:pPr>
      <w:r w:rsidRPr="00B06FB7">
        <w:rPr>
          <w:rFonts w:cs="Segoe UI"/>
          <w:bCs/>
          <w:szCs w:val="22"/>
        </w:rPr>
        <w:lastRenderedPageBreak/>
        <w:t>V</w:t>
      </w:r>
      <w:r w:rsidR="00BC70BE" w:rsidRPr="00B06FB7">
        <w:rPr>
          <w:rFonts w:cs="Segoe UI"/>
          <w:bCs/>
          <w:szCs w:val="22"/>
        </w:rPr>
        <w:t> </w:t>
      </w:r>
      <w:r w:rsidR="00BC70BE" w:rsidRPr="00B06FB7">
        <w:rPr>
          <w:rFonts w:cs="Segoe UI"/>
          <w:szCs w:val="22"/>
        </w:rPr>
        <w:t>Brně dne</w:t>
      </w:r>
      <w:r w:rsidR="00E47501">
        <w:rPr>
          <w:rFonts w:cs="Segoe UI"/>
          <w:szCs w:val="22"/>
        </w:rPr>
        <w:t xml:space="preserve"> dle el. podpisu</w:t>
      </w:r>
    </w:p>
    <w:tbl>
      <w:tblPr>
        <w:tblStyle w:val="Mkatabulky"/>
        <w:tblW w:w="0" w:type="auto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56"/>
        <w:gridCol w:w="1559"/>
        <w:gridCol w:w="2693"/>
        <w:gridCol w:w="1552"/>
      </w:tblGrid>
      <w:tr w:rsidR="001C02E5" w:rsidRPr="00B06FB7" w14:paraId="7417ECC7" w14:textId="77777777" w:rsidTr="00BB7FD9">
        <w:trPr>
          <w:trHeight w:val="454"/>
          <w:jc w:val="right"/>
        </w:trPr>
        <w:tc>
          <w:tcPr>
            <w:tcW w:w="3256" w:type="dxa"/>
          </w:tcPr>
          <w:p w14:paraId="327A26A0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rPr>
                <w:rFonts w:cs="Segoe UI"/>
                <w:szCs w:val="22"/>
              </w:rPr>
            </w:pPr>
          </w:p>
        </w:tc>
        <w:tc>
          <w:tcPr>
            <w:tcW w:w="1559" w:type="dxa"/>
          </w:tcPr>
          <w:p w14:paraId="132895E7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</w:p>
        </w:tc>
        <w:tc>
          <w:tcPr>
            <w:tcW w:w="2693" w:type="dxa"/>
          </w:tcPr>
          <w:p w14:paraId="170B873A" w14:textId="2B81280C" w:rsidR="00CD4B66" w:rsidRPr="00B06FB7" w:rsidRDefault="005E3527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bCs/>
                <w:szCs w:val="22"/>
              </w:rPr>
            </w:pPr>
            <w:r w:rsidRPr="00B06FB7">
              <w:rPr>
                <w:rFonts w:cs="Segoe UI"/>
                <w:bCs/>
                <w:szCs w:val="22"/>
              </w:rPr>
              <w:t>Statutární město Brno</w:t>
            </w:r>
          </w:p>
        </w:tc>
        <w:tc>
          <w:tcPr>
            <w:tcW w:w="1552" w:type="dxa"/>
          </w:tcPr>
          <w:p w14:paraId="304F7A69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</w:p>
        </w:tc>
      </w:tr>
      <w:tr w:rsidR="001C02E5" w:rsidRPr="00B06FB7" w14:paraId="1FAF703E" w14:textId="77777777" w:rsidTr="00B1328C">
        <w:trPr>
          <w:trHeight w:val="454"/>
          <w:jc w:val="right"/>
        </w:trPr>
        <w:tc>
          <w:tcPr>
            <w:tcW w:w="3256" w:type="dxa"/>
          </w:tcPr>
          <w:p w14:paraId="54E377F1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rPr>
                <w:rFonts w:cs="Segoe UI"/>
                <w:szCs w:val="22"/>
              </w:rPr>
            </w:pPr>
          </w:p>
        </w:tc>
        <w:tc>
          <w:tcPr>
            <w:tcW w:w="5804" w:type="dxa"/>
            <w:gridSpan w:val="3"/>
          </w:tcPr>
          <w:p w14:paraId="357D36E3" w14:textId="7CB87EE7" w:rsidR="00CD4B66" w:rsidRPr="00B06FB7" w:rsidRDefault="00D86C20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>právně zastoupen</w:t>
            </w:r>
            <w:r w:rsidR="005E3527" w:rsidRPr="00B06FB7">
              <w:rPr>
                <w:rFonts w:cs="Segoe UI"/>
                <w:szCs w:val="22"/>
              </w:rPr>
              <w:t>é</w:t>
            </w:r>
          </w:p>
        </w:tc>
      </w:tr>
      <w:tr w:rsidR="001C02E5" w:rsidRPr="00B06FB7" w14:paraId="1703287B" w14:textId="77777777" w:rsidTr="00B1328C">
        <w:trPr>
          <w:trHeight w:val="454"/>
          <w:jc w:val="right"/>
        </w:trPr>
        <w:tc>
          <w:tcPr>
            <w:tcW w:w="3256" w:type="dxa"/>
          </w:tcPr>
          <w:p w14:paraId="2871C2D5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rPr>
                <w:rFonts w:cs="Segoe UI"/>
                <w:szCs w:val="22"/>
              </w:rPr>
            </w:pPr>
          </w:p>
        </w:tc>
        <w:tc>
          <w:tcPr>
            <w:tcW w:w="5804" w:type="dxa"/>
            <w:gridSpan w:val="3"/>
          </w:tcPr>
          <w:p w14:paraId="2F4C23B8" w14:textId="77777777" w:rsidR="00CD4B66" w:rsidRPr="00B06FB7" w:rsidRDefault="00D86C20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  <w:r w:rsidRPr="00B06FB7">
              <w:rPr>
                <w:rFonts w:cs="Segoe UI"/>
                <w:szCs w:val="22"/>
              </w:rPr>
              <w:t xml:space="preserve">MT </w:t>
            </w:r>
            <w:proofErr w:type="spellStart"/>
            <w:r w:rsidRPr="00B06FB7">
              <w:rPr>
                <w:rFonts w:cs="Segoe UI"/>
                <w:szCs w:val="22"/>
              </w:rPr>
              <w:t>Legal</w:t>
            </w:r>
            <w:proofErr w:type="spellEnd"/>
            <w:r w:rsidRPr="00B06FB7">
              <w:rPr>
                <w:rFonts w:cs="Segoe UI"/>
                <w:szCs w:val="22"/>
              </w:rPr>
              <w:t xml:space="preserve"> s.r.o., advokátní kancelář</w:t>
            </w:r>
          </w:p>
        </w:tc>
      </w:tr>
      <w:tr w:rsidR="001C02E5" w:rsidRPr="00B06FB7" w14:paraId="3141A5EC" w14:textId="77777777" w:rsidTr="00BB7FD9">
        <w:trPr>
          <w:trHeight w:val="454"/>
          <w:jc w:val="right"/>
        </w:trPr>
        <w:tc>
          <w:tcPr>
            <w:tcW w:w="3256" w:type="dxa"/>
          </w:tcPr>
          <w:p w14:paraId="6F34B9F7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rPr>
                <w:rFonts w:cs="Segoe UI"/>
                <w:szCs w:val="22"/>
              </w:rPr>
            </w:pPr>
          </w:p>
        </w:tc>
        <w:tc>
          <w:tcPr>
            <w:tcW w:w="1559" w:type="dxa"/>
          </w:tcPr>
          <w:p w14:paraId="54CF3D47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</w:p>
        </w:tc>
        <w:tc>
          <w:tcPr>
            <w:tcW w:w="2693" w:type="dxa"/>
          </w:tcPr>
          <w:p w14:paraId="2D6EB312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</w:p>
        </w:tc>
        <w:tc>
          <w:tcPr>
            <w:tcW w:w="1552" w:type="dxa"/>
          </w:tcPr>
          <w:p w14:paraId="0AD8910F" w14:textId="77777777" w:rsidR="00CD4B66" w:rsidRPr="00B06FB7" w:rsidRDefault="00CD4B66" w:rsidP="00B06FB7">
            <w:pPr>
              <w:pStyle w:val="MTLNormalbezmezer"/>
              <w:keepNext/>
              <w:spacing w:line="276" w:lineRule="auto"/>
              <w:jc w:val="center"/>
              <w:rPr>
                <w:rFonts w:cs="Segoe UI"/>
                <w:szCs w:val="22"/>
              </w:rPr>
            </w:pPr>
          </w:p>
        </w:tc>
      </w:tr>
    </w:tbl>
    <w:p w14:paraId="3E870E6D" w14:textId="77777777" w:rsidR="00CD4B66" w:rsidRPr="00B06FB7" w:rsidRDefault="00CD4B66" w:rsidP="00B06FB7">
      <w:pPr>
        <w:rPr>
          <w:rFonts w:cs="Segoe UI"/>
          <w:szCs w:val="22"/>
        </w:rPr>
      </w:pPr>
    </w:p>
    <w:sectPr w:rsidR="00CD4B66" w:rsidRPr="00B06FB7" w:rsidSect="00374793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337D6" w14:textId="77777777" w:rsidR="001F56FA" w:rsidRDefault="001F56FA">
      <w:pPr>
        <w:spacing w:after="0" w:line="240" w:lineRule="auto"/>
      </w:pPr>
      <w:r>
        <w:separator/>
      </w:r>
    </w:p>
  </w:endnote>
  <w:endnote w:type="continuationSeparator" w:id="0">
    <w:p w14:paraId="0AAFFE4C" w14:textId="77777777" w:rsidR="001F56FA" w:rsidRDefault="001F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B80AB" w14:textId="77777777" w:rsidR="00CD4B66" w:rsidRPr="004677C3" w:rsidRDefault="00D86C20" w:rsidP="00CB4290">
    <w:pPr>
      <w:pStyle w:val="MTLNormalhlavicka"/>
      <w:rPr>
        <w:sz w:val="20"/>
        <w:szCs w:val="20"/>
      </w:rPr>
    </w:pPr>
    <w:r w:rsidRPr="004677C3">
      <w:rPr>
        <w:rFonts w:ascii="Palatino Linotype" w:hAnsi="Palatino Linotype"/>
        <w:sz w:val="20"/>
        <w:szCs w:val="20"/>
      </w:rPr>
      <w:tab/>
    </w:r>
    <w:r w:rsidRPr="004677C3">
      <w:rPr>
        <w:sz w:val="20"/>
        <w:szCs w:val="20"/>
      </w:rPr>
      <w:t xml:space="preserve">Stránka </w:t>
    </w:r>
    <w:r w:rsidRPr="004677C3">
      <w:rPr>
        <w:b/>
        <w:sz w:val="20"/>
        <w:szCs w:val="20"/>
      </w:rPr>
      <w:fldChar w:fldCharType="begin"/>
    </w:r>
    <w:r w:rsidRPr="004677C3">
      <w:rPr>
        <w:b/>
        <w:sz w:val="20"/>
        <w:szCs w:val="20"/>
      </w:rPr>
      <w:instrText>PAGE</w:instrText>
    </w:r>
    <w:r w:rsidRPr="004677C3">
      <w:rPr>
        <w:b/>
        <w:sz w:val="20"/>
        <w:szCs w:val="20"/>
      </w:rPr>
      <w:fldChar w:fldCharType="separate"/>
    </w:r>
    <w:r w:rsidRPr="004677C3">
      <w:rPr>
        <w:b/>
        <w:sz w:val="20"/>
        <w:szCs w:val="20"/>
      </w:rPr>
      <w:t>1</w:t>
    </w:r>
    <w:r w:rsidRPr="004677C3">
      <w:rPr>
        <w:b/>
        <w:sz w:val="20"/>
        <w:szCs w:val="20"/>
      </w:rPr>
      <w:fldChar w:fldCharType="end"/>
    </w:r>
    <w:r w:rsidRPr="004677C3">
      <w:rPr>
        <w:sz w:val="20"/>
        <w:szCs w:val="20"/>
      </w:rPr>
      <w:t xml:space="preserve"> z </w:t>
    </w:r>
    <w:r w:rsidRPr="004677C3">
      <w:rPr>
        <w:b/>
        <w:sz w:val="20"/>
        <w:szCs w:val="20"/>
      </w:rPr>
      <w:fldChar w:fldCharType="begin"/>
    </w:r>
    <w:r w:rsidRPr="004677C3">
      <w:rPr>
        <w:b/>
        <w:sz w:val="20"/>
        <w:szCs w:val="20"/>
      </w:rPr>
      <w:instrText>NUMPAGES</w:instrText>
    </w:r>
    <w:r w:rsidRPr="004677C3">
      <w:rPr>
        <w:b/>
        <w:sz w:val="20"/>
        <w:szCs w:val="20"/>
      </w:rPr>
      <w:fldChar w:fldCharType="separate"/>
    </w:r>
    <w:r w:rsidRPr="004677C3">
      <w:rPr>
        <w:b/>
        <w:sz w:val="20"/>
        <w:szCs w:val="20"/>
      </w:rPr>
      <w:t>2</w:t>
    </w:r>
    <w:r w:rsidRPr="004677C3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E0D84" w14:textId="77777777" w:rsidR="00CD4B66" w:rsidRPr="0080168D" w:rsidRDefault="00D86C20" w:rsidP="00FB42C6">
    <w:pPr>
      <w:pStyle w:val="MTLNormalhlavicka"/>
    </w:pPr>
    <w:r w:rsidRPr="0080168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62D04" w14:textId="77777777" w:rsidR="001F56FA" w:rsidRDefault="001F56FA">
      <w:r>
        <w:separator/>
      </w:r>
    </w:p>
  </w:footnote>
  <w:footnote w:type="continuationSeparator" w:id="0">
    <w:p w14:paraId="033B4E0B" w14:textId="77777777" w:rsidR="001F56FA" w:rsidRDefault="001F56FA">
      <w:r>
        <w:continuationSeparator/>
      </w:r>
    </w:p>
  </w:footnote>
  <w:footnote w:id="1">
    <w:p w14:paraId="3C13552C" w14:textId="77777777" w:rsidR="00170328" w:rsidRPr="000A7829" w:rsidRDefault="00170328" w:rsidP="00170328">
      <w:pPr>
        <w:pStyle w:val="Textpoznpodarou"/>
        <w:spacing w:after="60"/>
        <w:rPr>
          <w:rFonts w:cs="Segoe UI"/>
          <w:sz w:val="20"/>
          <w:szCs w:val="20"/>
        </w:rPr>
      </w:pPr>
      <w:r w:rsidRPr="000A7829">
        <w:rPr>
          <w:rStyle w:val="Znakapoznpodarou"/>
          <w:rFonts w:cs="Segoe UI"/>
          <w:sz w:val="20"/>
          <w:szCs w:val="20"/>
        </w:rPr>
        <w:footnoteRef/>
      </w:r>
      <w:r w:rsidRPr="000A7829">
        <w:rPr>
          <w:rFonts w:cs="Segoe UI"/>
          <w:sz w:val="20"/>
          <w:szCs w:val="20"/>
        </w:rPr>
        <w:t xml:space="preserve"> Tj. autorizace pro ověřování výsledků zeměměřických činností využívaných pro vedení digitální technické mapy a ve výstavb</w:t>
      </w:r>
      <w:r>
        <w:rPr>
          <w:rFonts w:cs="Segoe UI"/>
          <w:sz w:val="20"/>
          <w:szCs w:val="20"/>
        </w:rPr>
        <w:t>ě</w:t>
      </w:r>
      <w:r w:rsidRPr="000A7829">
        <w:rPr>
          <w:rFonts w:cs="Segoe UI"/>
          <w:sz w:val="20"/>
          <w:szCs w:val="20"/>
        </w:rPr>
        <w:t>.</w:t>
      </w:r>
    </w:p>
  </w:footnote>
  <w:footnote w:id="2">
    <w:p w14:paraId="710C51A8" w14:textId="77777777" w:rsidR="005E3527" w:rsidRPr="000A7829" w:rsidRDefault="005E3527" w:rsidP="005E3527">
      <w:pPr>
        <w:pStyle w:val="Textpoznpodarou"/>
        <w:spacing w:after="60"/>
        <w:rPr>
          <w:sz w:val="20"/>
          <w:szCs w:val="20"/>
        </w:rPr>
      </w:pPr>
      <w:r w:rsidRPr="000A7829">
        <w:rPr>
          <w:rStyle w:val="Znakapoznpodarou"/>
          <w:sz w:val="20"/>
          <w:szCs w:val="20"/>
        </w:rPr>
        <w:footnoteRef/>
      </w:r>
      <w:r w:rsidRPr="000A7829">
        <w:rPr>
          <w:sz w:val="20"/>
          <w:szCs w:val="20"/>
        </w:rPr>
        <w:t xml:space="preserve"> </w:t>
      </w:r>
      <w:r w:rsidRPr="00014FD1">
        <w:rPr>
          <w:sz w:val="20"/>
          <w:szCs w:val="20"/>
        </w:rPr>
        <w:t>Tj</w:t>
      </w:r>
      <w:r w:rsidRPr="000E5239">
        <w:rPr>
          <w:sz w:val="20"/>
          <w:szCs w:val="20"/>
        </w:rPr>
        <w:t xml:space="preserve">. zpracování a analýzu rozsáhlých sad prostorových dat, které vznikají pomocí </w:t>
      </w:r>
      <w:r w:rsidRPr="000E5239">
        <w:rPr>
          <w:b/>
          <w:bCs/>
          <w:sz w:val="20"/>
          <w:szCs w:val="20"/>
        </w:rPr>
        <w:t>3D skenování</w:t>
      </w:r>
      <w:r w:rsidRPr="000E5239">
        <w:rPr>
          <w:sz w:val="20"/>
          <w:szCs w:val="20"/>
        </w:rPr>
        <w:t xml:space="preserve"> (např. </w:t>
      </w:r>
      <w:r w:rsidRPr="000E5239">
        <w:rPr>
          <w:b/>
          <w:bCs/>
          <w:sz w:val="20"/>
          <w:szCs w:val="20"/>
        </w:rPr>
        <w:t>lidar</w:t>
      </w:r>
      <w:r w:rsidRPr="000E5239">
        <w:rPr>
          <w:sz w:val="20"/>
          <w:szCs w:val="20"/>
        </w:rPr>
        <w:t xml:space="preserve">, </w:t>
      </w:r>
      <w:r w:rsidRPr="000E5239">
        <w:rPr>
          <w:b/>
          <w:bCs/>
          <w:sz w:val="20"/>
          <w:szCs w:val="20"/>
        </w:rPr>
        <w:t>fotogrammetrie</w:t>
      </w:r>
      <w:r w:rsidRPr="000E5239">
        <w:rPr>
          <w:sz w:val="20"/>
          <w:szCs w:val="20"/>
        </w:rPr>
        <w:t xml:space="preserve">, nebo </w:t>
      </w:r>
      <w:r w:rsidRPr="000E5239">
        <w:rPr>
          <w:b/>
          <w:bCs/>
          <w:sz w:val="20"/>
          <w:szCs w:val="20"/>
        </w:rPr>
        <w:t>3D laserové skenery</w:t>
      </w:r>
      <w:r w:rsidRPr="000E5239">
        <w:rPr>
          <w:sz w:val="20"/>
          <w:szCs w:val="20"/>
        </w:rPr>
        <w:t xml:space="preserve">). Výsledkem těchto technologií je tzv. </w:t>
      </w:r>
      <w:r w:rsidRPr="000E5239">
        <w:rPr>
          <w:b/>
          <w:bCs/>
          <w:sz w:val="20"/>
          <w:szCs w:val="20"/>
        </w:rPr>
        <w:t>mračno bodů</w:t>
      </w:r>
      <w:r w:rsidRPr="000E5239">
        <w:rPr>
          <w:sz w:val="20"/>
          <w:szCs w:val="20"/>
        </w:rPr>
        <w:t xml:space="preserve"> (point cloud), tedy soubor milionů až miliard jednotlivých bodů ve 3D prostoru, z nichž každý má přiřazenou polohu (souřadnice X, Y, Z) a často i další atributy, jako je barva, intenzita odrazu nebo čas pořízení.</w:t>
      </w:r>
    </w:p>
  </w:footnote>
  <w:footnote w:id="3">
    <w:p w14:paraId="00A599B7" w14:textId="1028E73B" w:rsidR="005E3527" w:rsidRPr="000A7829" w:rsidRDefault="005E3527" w:rsidP="005E3527">
      <w:pPr>
        <w:pStyle w:val="Textpoznpodarou"/>
        <w:spacing w:after="60"/>
        <w:rPr>
          <w:rFonts w:cs="Segoe UI"/>
          <w:sz w:val="20"/>
          <w:szCs w:val="20"/>
        </w:rPr>
      </w:pPr>
      <w:r w:rsidRPr="000A7829">
        <w:rPr>
          <w:rStyle w:val="Znakapoznpodarou"/>
          <w:rFonts w:cs="Segoe UI"/>
          <w:sz w:val="20"/>
          <w:szCs w:val="20"/>
        </w:rPr>
        <w:footnoteRef/>
      </w:r>
      <w:r w:rsidRPr="000A7829">
        <w:rPr>
          <w:rFonts w:cs="Segoe UI"/>
          <w:sz w:val="20"/>
          <w:szCs w:val="20"/>
        </w:rPr>
        <w:t xml:space="preserve"> Zadavatel preferuje, aby dodavatelé využili vzor tabulky zkušeností tvořící </w:t>
      </w:r>
      <w:r w:rsidRPr="00014FD1">
        <w:rPr>
          <w:rFonts w:cs="Segoe UI"/>
          <w:sz w:val="20"/>
          <w:szCs w:val="20"/>
        </w:rPr>
        <w:t xml:space="preserve">přílohu č. </w:t>
      </w:r>
      <w:r w:rsidR="00CE3105">
        <w:rPr>
          <w:rFonts w:cs="Segoe UI"/>
          <w:sz w:val="20"/>
          <w:szCs w:val="20"/>
        </w:rPr>
        <w:t>3</w:t>
      </w:r>
      <w:r w:rsidR="00014FD1" w:rsidRPr="000A7829">
        <w:rPr>
          <w:rFonts w:cs="Segoe UI"/>
          <w:sz w:val="20"/>
          <w:szCs w:val="20"/>
        </w:rPr>
        <w:t xml:space="preserve"> </w:t>
      </w:r>
      <w:r w:rsidRPr="000A7829">
        <w:rPr>
          <w:rFonts w:cs="Segoe UI"/>
          <w:sz w:val="20"/>
          <w:szCs w:val="20"/>
        </w:rPr>
        <w:t>zadávací dokumentace.</w:t>
      </w:r>
    </w:p>
  </w:footnote>
  <w:footnote w:id="4">
    <w:p w14:paraId="64265960" w14:textId="77777777" w:rsidR="00CD4B66" w:rsidRPr="00A70955" w:rsidRDefault="00D86C20" w:rsidP="0009442A">
      <w:pPr>
        <w:pStyle w:val="Textpoznpodarou"/>
        <w:rPr>
          <w:rFonts w:cs="Segoe UI"/>
          <w:sz w:val="20"/>
          <w:szCs w:val="20"/>
        </w:rPr>
      </w:pPr>
      <w:r w:rsidRPr="00A70955">
        <w:rPr>
          <w:rStyle w:val="Znakapoznpodarou"/>
          <w:rFonts w:cs="Segoe UI"/>
          <w:sz w:val="20"/>
          <w:szCs w:val="20"/>
        </w:rPr>
        <w:footnoteRef/>
      </w:r>
      <w:r w:rsidRPr="00A70955">
        <w:rPr>
          <w:rFonts w:cs="Segoe UI"/>
          <w:sz w:val="20"/>
          <w:szCs w:val="20"/>
        </w:rPr>
        <w:t xml:space="preserve"> Aktuální seznam lze nalézt např. zde </w:t>
      </w:r>
      <w:hyperlink r:id="rId1" w:history="1">
        <w:r w:rsidRPr="00A70955">
          <w:rPr>
            <w:rStyle w:val="Hypertextovodkaz"/>
            <w:rFonts w:cs="Segoe UI"/>
            <w:sz w:val="20"/>
            <w:szCs w:val="20"/>
          </w:rPr>
          <w:t>https://www.financnianalytickyurad.cz/blog/rusko-a-belorusko-seznam-sankcionovanych-subjektu</w:t>
        </w:r>
      </w:hyperlink>
      <w:r w:rsidRPr="00A70955">
        <w:rPr>
          <w:rFonts w:cs="Segoe UI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1C02E5" w14:paraId="65CE0230" w14:textId="77777777" w:rsidTr="30923A57">
      <w:trPr>
        <w:trHeight w:val="300"/>
      </w:trPr>
      <w:tc>
        <w:tcPr>
          <w:tcW w:w="3020" w:type="dxa"/>
        </w:tcPr>
        <w:p w14:paraId="16022766" w14:textId="77777777" w:rsidR="00CD4B66" w:rsidRDefault="00CD4B66" w:rsidP="30923A57">
          <w:pPr>
            <w:ind w:left="-115"/>
            <w:jc w:val="left"/>
          </w:pPr>
        </w:p>
      </w:tc>
      <w:tc>
        <w:tcPr>
          <w:tcW w:w="3020" w:type="dxa"/>
        </w:tcPr>
        <w:p w14:paraId="6BAE317E" w14:textId="77777777" w:rsidR="00CD4B66" w:rsidRDefault="00CD4B66" w:rsidP="30923A57">
          <w:pPr>
            <w:jc w:val="center"/>
          </w:pPr>
        </w:p>
      </w:tc>
      <w:tc>
        <w:tcPr>
          <w:tcW w:w="3020" w:type="dxa"/>
        </w:tcPr>
        <w:p w14:paraId="14ADACE1" w14:textId="77777777" w:rsidR="00CD4B66" w:rsidRDefault="00CD4B66" w:rsidP="30923A57">
          <w:pPr>
            <w:ind w:right="-115"/>
            <w:jc w:val="right"/>
          </w:pPr>
        </w:p>
      </w:tc>
    </w:tr>
  </w:tbl>
  <w:p w14:paraId="2B36CC19" w14:textId="77777777" w:rsidR="00CD4B66" w:rsidRDefault="00CD4B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6417" w14:textId="20BC754F" w:rsidR="00CD4B66" w:rsidRPr="006D5F1E" w:rsidRDefault="00CD4B66" w:rsidP="00F86F2D">
    <w:pPr>
      <w:pStyle w:val="MTLNormalhlavicka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28D12E9"/>
    <w:multiLevelType w:val="hybridMultilevel"/>
    <w:tmpl w:val="62A49EF8"/>
    <w:lvl w:ilvl="0" w:tplc="DEC6CCC0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9C2E32BC" w:tentative="1">
      <w:start w:val="1"/>
      <w:numFmt w:val="lowerLetter"/>
      <w:lvlText w:val="%2."/>
      <w:lvlJc w:val="left"/>
      <w:pPr>
        <w:ind w:left="1440" w:hanging="360"/>
      </w:pPr>
    </w:lvl>
    <w:lvl w:ilvl="2" w:tplc="C7F484B8" w:tentative="1">
      <w:start w:val="1"/>
      <w:numFmt w:val="lowerRoman"/>
      <w:lvlText w:val="%3."/>
      <w:lvlJc w:val="right"/>
      <w:pPr>
        <w:ind w:left="2160" w:hanging="180"/>
      </w:pPr>
    </w:lvl>
    <w:lvl w:ilvl="3" w:tplc="0ABE656E" w:tentative="1">
      <w:start w:val="1"/>
      <w:numFmt w:val="decimal"/>
      <w:lvlText w:val="%4."/>
      <w:lvlJc w:val="left"/>
      <w:pPr>
        <w:ind w:left="2880" w:hanging="360"/>
      </w:pPr>
    </w:lvl>
    <w:lvl w:ilvl="4" w:tplc="985A451C" w:tentative="1">
      <w:start w:val="1"/>
      <w:numFmt w:val="lowerLetter"/>
      <w:lvlText w:val="%5."/>
      <w:lvlJc w:val="left"/>
      <w:pPr>
        <w:ind w:left="3600" w:hanging="360"/>
      </w:pPr>
    </w:lvl>
    <w:lvl w:ilvl="5" w:tplc="919A3EC0" w:tentative="1">
      <w:start w:val="1"/>
      <w:numFmt w:val="lowerRoman"/>
      <w:lvlText w:val="%6."/>
      <w:lvlJc w:val="right"/>
      <w:pPr>
        <w:ind w:left="4320" w:hanging="180"/>
      </w:pPr>
    </w:lvl>
    <w:lvl w:ilvl="6" w:tplc="BB6A681C" w:tentative="1">
      <w:start w:val="1"/>
      <w:numFmt w:val="decimal"/>
      <w:lvlText w:val="%7."/>
      <w:lvlJc w:val="left"/>
      <w:pPr>
        <w:ind w:left="5040" w:hanging="360"/>
      </w:pPr>
    </w:lvl>
    <w:lvl w:ilvl="7" w:tplc="5B1E1302" w:tentative="1">
      <w:start w:val="1"/>
      <w:numFmt w:val="lowerLetter"/>
      <w:lvlText w:val="%8."/>
      <w:lvlJc w:val="left"/>
      <w:pPr>
        <w:ind w:left="5760" w:hanging="360"/>
      </w:pPr>
    </w:lvl>
    <w:lvl w:ilvl="8" w:tplc="8E6EB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76BCB"/>
    <w:multiLevelType w:val="hybridMultilevel"/>
    <w:tmpl w:val="33989C0C"/>
    <w:lvl w:ilvl="0" w:tplc="F1F25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C85F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20886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1BE2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BC4B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EA3B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52A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43A65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A4F1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9AF2DCE"/>
    <w:multiLevelType w:val="hybridMultilevel"/>
    <w:tmpl w:val="F300D412"/>
    <w:lvl w:ilvl="0" w:tplc="040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2B84646"/>
    <w:multiLevelType w:val="hybridMultilevel"/>
    <w:tmpl w:val="6E9248D8"/>
    <w:lvl w:ilvl="0" w:tplc="6630C4A8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9DCA328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9E8E38DA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757A6D70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CB4471A8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B8E23BD0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88EAF94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5AFC03A2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D75A15B6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6" w15:restartNumberingAfterBreak="0">
    <w:nsid w:val="166730B8"/>
    <w:multiLevelType w:val="hybridMultilevel"/>
    <w:tmpl w:val="65D6466A"/>
    <w:lvl w:ilvl="0" w:tplc="2AD6973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5FDA"/>
    <w:multiLevelType w:val="hybridMultilevel"/>
    <w:tmpl w:val="F9302ED2"/>
    <w:lvl w:ilvl="0" w:tplc="95928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4C2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2AE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82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581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BAA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E5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D2CB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08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11B2C"/>
    <w:multiLevelType w:val="hybridMultilevel"/>
    <w:tmpl w:val="6B540E58"/>
    <w:lvl w:ilvl="0" w:tplc="98F2F02E">
      <w:start w:val="1"/>
      <w:numFmt w:val="lowerRoman"/>
      <w:lvlText w:val="(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D9F23F6"/>
    <w:multiLevelType w:val="hybridMultilevel"/>
    <w:tmpl w:val="884666D4"/>
    <w:lvl w:ilvl="0" w:tplc="12E8D3B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328CB"/>
    <w:multiLevelType w:val="hybridMultilevel"/>
    <w:tmpl w:val="C71055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E0178"/>
    <w:multiLevelType w:val="hybridMultilevel"/>
    <w:tmpl w:val="677C999C"/>
    <w:lvl w:ilvl="0" w:tplc="361C3F8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96EB24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F11C" w:tentative="1">
      <w:start w:val="1"/>
      <w:numFmt w:val="lowerRoman"/>
      <w:lvlText w:val="%3."/>
      <w:lvlJc w:val="right"/>
      <w:pPr>
        <w:ind w:left="2160" w:hanging="180"/>
      </w:pPr>
    </w:lvl>
    <w:lvl w:ilvl="3" w:tplc="4BF2DE7E" w:tentative="1">
      <w:start w:val="1"/>
      <w:numFmt w:val="decimal"/>
      <w:lvlText w:val="%4."/>
      <w:lvlJc w:val="left"/>
      <w:pPr>
        <w:ind w:left="2880" w:hanging="360"/>
      </w:pPr>
    </w:lvl>
    <w:lvl w:ilvl="4" w:tplc="408A769E" w:tentative="1">
      <w:start w:val="1"/>
      <w:numFmt w:val="lowerLetter"/>
      <w:lvlText w:val="%5."/>
      <w:lvlJc w:val="left"/>
      <w:pPr>
        <w:ind w:left="3600" w:hanging="360"/>
      </w:pPr>
    </w:lvl>
    <w:lvl w:ilvl="5" w:tplc="16ECBD9A" w:tentative="1">
      <w:start w:val="1"/>
      <w:numFmt w:val="lowerRoman"/>
      <w:lvlText w:val="%6."/>
      <w:lvlJc w:val="right"/>
      <w:pPr>
        <w:ind w:left="4320" w:hanging="180"/>
      </w:pPr>
    </w:lvl>
    <w:lvl w:ilvl="6" w:tplc="7708E698" w:tentative="1">
      <w:start w:val="1"/>
      <w:numFmt w:val="decimal"/>
      <w:lvlText w:val="%7."/>
      <w:lvlJc w:val="left"/>
      <w:pPr>
        <w:ind w:left="5040" w:hanging="360"/>
      </w:pPr>
    </w:lvl>
    <w:lvl w:ilvl="7" w:tplc="D9F4F6B6" w:tentative="1">
      <w:start w:val="1"/>
      <w:numFmt w:val="lowerLetter"/>
      <w:lvlText w:val="%8."/>
      <w:lvlJc w:val="left"/>
      <w:pPr>
        <w:ind w:left="5760" w:hanging="360"/>
      </w:pPr>
    </w:lvl>
    <w:lvl w:ilvl="8" w:tplc="2AB4A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54254"/>
    <w:multiLevelType w:val="hybridMultilevel"/>
    <w:tmpl w:val="40BCE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D636E"/>
    <w:multiLevelType w:val="hybridMultilevel"/>
    <w:tmpl w:val="8884DA2A"/>
    <w:lvl w:ilvl="0" w:tplc="FE7438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E0B3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841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E00E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2546F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29A95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18BD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488D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C5CB9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38735550"/>
    <w:multiLevelType w:val="hybridMultilevel"/>
    <w:tmpl w:val="3DAC423C"/>
    <w:lvl w:ilvl="0" w:tplc="DEE465E2">
      <w:start w:val="1"/>
      <w:numFmt w:val="lowerLetter"/>
      <w:lvlText w:val="%1)"/>
      <w:lvlJc w:val="left"/>
      <w:pPr>
        <w:ind w:left="1287" w:hanging="360"/>
      </w:pPr>
    </w:lvl>
    <w:lvl w:ilvl="1" w:tplc="194E0312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76E77C2" w:tentative="1">
      <w:start w:val="1"/>
      <w:numFmt w:val="lowerRoman"/>
      <w:lvlText w:val="%3."/>
      <w:lvlJc w:val="right"/>
      <w:pPr>
        <w:ind w:left="2727" w:hanging="180"/>
      </w:pPr>
    </w:lvl>
    <w:lvl w:ilvl="3" w:tplc="E18EAEF8" w:tentative="1">
      <w:start w:val="1"/>
      <w:numFmt w:val="decimal"/>
      <w:lvlText w:val="%4."/>
      <w:lvlJc w:val="left"/>
      <w:pPr>
        <w:ind w:left="3447" w:hanging="360"/>
      </w:pPr>
    </w:lvl>
    <w:lvl w:ilvl="4" w:tplc="136A22A4" w:tentative="1">
      <w:start w:val="1"/>
      <w:numFmt w:val="lowerLetter"/>
      <w:lvlText w:val="%5."/>
      <w:lvlJc w:val="left"/>
      <w:pPr>
        <w:ind w:left="4167" w:hanging="360"/>
      </w:pPr>
    </w:lvl>
    <w:lvl w:ilvl="5" w:tplc="75E8A3AA" w:tentative="1">
      <w:start w:val="1"/>
      <w:numFmt w:val="lowerRoman"/>
      <w:lvlText w:val="%6."/>
      <w:lvlJc w:val="right"/>
      <w:pPr>
        <w:ind w:left="4887" w:hanging="180"/>
      </w:pPr>
    </w:lvl>
    <w:lvl w:ilvl="6" w:tplc="28860E88" w:tentative="1">
      <w:start w:val="1"/>
      <w:numFmt w:val="decimal"/>
      <w:lvlText w:val="%7."/>
      <w:lvlJc w:val="left"/>
      <w:pPr>
        <w:ind w:left="5607" w:hanging="360"/>
      </w:pPr>
    </w:lvl>
    <w:lvl w:ilvl="7" w:tplc="C2D62916" w:tentative="1">
      <w:start w:val="1"/>
      <w:numFmt w:val="lowerLetter"/>
      <w:lvlText w:val="%8."/>
      <w:lvlJc w:val="left"/>
      <w:pPr>
        <w:ind w:left="6327" w:hanging="360"/>
      </w:pPr>
    </w:lvl>
    <w:lvl w:ilvl="8" w:tplc="B96AA29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080FDB"/>
    <w:multiLevelType w:val="hybridMultilevel"/>
    <w:tmpl w:val="DDC0B2B0"/>
    <w:lvl w:ilvl="0" w:tplc="5C14C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A23B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E2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689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4061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A1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A4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24D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54D3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2F7E"/>
    <w:multiLevelType w:val="hybridMultilevel"/>
    <w:tmpl w:val="1F08CE2E"/>
    <w:lvl w:ilvl="0" w:tplc="F38CC638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9984ECE" w:tentative="1">
      <w:start w:val="1"/>
      <w:numFmt w:val="lowerLetter"/>
      <w:lvlText w:val="%2."/>
      <w:lvlJc w:val="left"/>
      <w:pPr>
        <w:ind w:left="1865" w:hanging="360"/>
      </w:pPr>
    </w:lvl>
    <w:lvl w:ilvl="2" w:tplc="C36A57B6" w:tentative="1">
      <w:start w:val="1"/>
      <w:numFmt w:val="lowerRoman"/>
      <w:lvlText w:val="%3."/>
      <w:lvlJc w:val="right"/>
      <w:pPr>
        <w:ind w:left="2585" w:hanging="180"/>
      </w:pPr>
    </w:lvl>
    <w:lvl w:ilvl="3" w:tplc="33EA042C" w:tentative="1">
      <w:start w:val="1"/>
      <w:numFmt w:val="decimal"/>
      <w:lvlText w:val="%4."/>
      <w:lvlJc w:val="left"/>
      <w:pPr>
        <w:ind w:left="3305" w:hanging="360"/>
      </w:pPr>
    </w:lvl>
    <w:lvl w:ilvl="4" w:tplc="6D7E0716" w:tentative="1">
      <w:start w:val="1"/>
      <w:numFmt w:val="lowerLetter"/>
      <w:lvlText w:val="%5."/>
      <w:lvlJc w:val="left"/>
      <w:pPr>
        <w:ind w:left="4025" w:hanging="360"/>
      </w:pPr>
    </w:lvl>
    <w:lvl w:ilvl="5" w:tplc="36CA4240" w:tentative="1">
      <w:start w:val="1"/>
      <w:numFmt w:val="lowerRoman"/>
      <w:lvlText w:val="%6."/>
      <w:lvlJc w:val="right"/>
      <w:pPr>
        <w:ind w:left="4745" w:hanging="180"/>
      </w:pPr>
    </w:lvl>
    <w:lvl w:ilvl="6" w:tplc="0EFC49C8" w:tentative="1">
      <w:start w:val="1"/>
      <w:numFmt w:val="decimal"/>
      <w:lvlText w:val="%7."/>
      <w:lvlJc w:val="left"/>
      <w:pPr>
        <w:ind w:left="5465" w:hanging="360"/>
      </w:pPr>
    </w:lvl>
    <w:lvl w:ilvl="7" w:tplc="15E0B710" w:tentative="1">
      <w:start w:val="1"/>
      <w:numFmt w:val="lowerLetter"/>
      <w:lvlText w:val="%8."/>
      <w:lvlJc w:val="left"/>
      <w:pPr>
        <w:ind w:left="6185" w:hanging="360"/>
      </w:pPr>
    </w:lvl>
    <w:lvl w:ilvl="8" w:tplc="85C08CBA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DF6189E"/>
    <w:multiLevelType w:val="hybridMultilevel"/>
    <w:tmpl w:val="E8BC3512"/>
    <w:lvl w:ilvl="0" w:tplc="4B1A812A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C6DECBDC" w:tentative="1">
      <w:start w:val="1"/>
      <w:numFmt w:val="lowerLetter"/>
      <w:lvlText w:val="%2."/>
      <w:lvlJc w:val="left"/>
      <w:pPr>
        <w:ind w:left="1440" w:hanging="360"/>
      </w:pPr>
    </w:lvl>
    <w:lvl w:ilvl="2" w:tplc="5FA2212C" w:tentative="1">
      <w:start w:val="1"/>
      <w:numFmt w:val="lowerRoman"/>
      <w:lvlText w:val="%3."/>
      <w:lvlJc w:val="right"/>
      <w:pPr>
        <w:ind w:left="2160" w:hanging="180"/>
      </w:pPr>
    </w:lvl>
    <w:lvl w:ilvl="3" w:tplc="18E469E6" w:tentative="1">
      <w:start w:val="1"/>
      <w:numFmt w:val="decimal"/>
      <w:lvlText w:val="%4."/>
      <w:lvlJc w:val="left"/>
      <w:pPr>
        <w:ind w:left="2880" w:hanging="360"/>
      </w:pPr>
    </w:lvl>
    <w:lvl w:ilvl="4" w:tplc="142C4F58" w:tentative="1">
      <w:start w:val="1"/>
      <w:numFmt w:val="lowerLetter"/>
      <w:lvlText w:val="%5."/>
      <w:lvlJc w:val="left"/>
      <w:pPr>
        <w:ind w:left="3600" w:hanging="360"/>
      </w:pPr>
    </w:lvl>
    <w:lvl w:ilvl="5" w:tplc="68B43DDA" w:tentative="1">
      <w:start w:val="1"/>
      <w:numFmt w:val="lowerRoman"/>
      <w:lvlText w:val="%6."/>
      <w:lvlJc w:val="right"/>
      <w:pPr>
        <w:ind w:left="4320" w:hanging="180"/>
      </w:pPr>
    </w:lvl>
    <w:lvl w:ilvl="6" w:tplc="40C05E4C" w:tentative="1">
      <w:start w:val="1"/>
      <w:numFmt w:val="decimal"/>
      <w:lvlText w:val="%7."/>
      <w:lvlJc w:val="left"/>
      <w:pPr>
        <w:ind w:left="5040" w:hanging="360"/>
      </w:pPr>
    </w:lvl>
    <w:lvl w:ilvl="7" w:tplc="17FA4846" w:tentative="1">
      <w:start w:val="1"/>
      <w:numFmt w:val="lowerLetter"/>
      <w:lvlText w:val="%8."/>
      <w:lvlJc w:val="left"/>
      <w:pPr>
        <w:ind w:left="5760" w:hanging="360"/>
      </w:pPr>
    </w:lvl>
    <w:lvl w:ilvl="8" w:tplc="3176DA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2570B"/>
    <w:multiLevelType w:val="hybridMultilevel"/>
    <w:tmpl w:val="290C2670"/>
    <w:lvl w:ilvl="0" w:tplc="03B23D3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70F34C8"/>
    <w:multiLevelType w:val="hybridMultilevel"/>
    <w:tmpl w:val="1A2C91EC"/>
    <w:lvl w:ilvl="0" w:tplc="B54251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6269A"/>
    <w:multiLevelType w:val="multilevel"/>
    <w:tmpl w:val="7340F7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993" w:hanging="56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11B52"/>
    <w:multiLevelType w:val="hybridMultilevel"/>
    <w:tmpl w:val="4EF43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7776F"/>
    <w:multiLevelType w:val="hybridMultilevel"/>
    <w:tmpl w:val="5CA0E6FA"/>
    <w:lvl w:ilvl="0" w:tplc="5C360AF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50E4BDA4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7121D5C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9E3C02D2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8BCC999E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C8EA4940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A2263792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3A66B6E0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4BEC1BF0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6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73A3B39"/>
    <w:multiLevelType w:val="hybridMultilevel"/>
    <w:tmpl w:val="5054FEF2"/>
    <w:lvl w:ilvl="0" w:tplc="87DC873A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3F5035F4" w:tentative="1">
      <w:start w:val="1"/>
      <w:numFmt w:val="lowerLetter"/>
      <w:lvlText w:val="%2."/>
      <w:lvlJc w:val="left"/>
      <w:pPr>
        <w:ind w:left="1440" w:hanging="360"/>
      </w:pPr>
    </w:lvl>
    <w:lvl w:ilvl="2" w:tplc="44BAFCC2" w:tentative="1">
      <w:start w:val="1"/>
      <w:numFmt w:val="lowerRoman"/>
      <w:lvlText w:val="%3."/>
      <w:lvlJc w:val="right"/>
      <w:pPr>
        <w:ind w:left="2160" w:hanging="180"/>
      </w:pPr>
    </w:lvl>
    <w:lvl w:ilvl="3" w:tplc="4548615C" w:tentative="1">
      <w:start w:val="1"/>
      <w:numFmt w:val="decimal"/>
      <w:lvlText w:val="%4."/>
      <w:lvlJc w:val="left"/>
      <w:pPr>
        <w:ind w:left="2880" w:hanging="360"/>
      </w:pPr>
    </w:lvl>
    <w:lvl w:ilvl="4" w:tplc="61267DD0" w:tentative="1">
      <w:start w:val="1"/>
      <w:numFmt w:val="lowerLetter"/>
      <w:lvlText w:val="%5."/>
      <w:lvlJc w:val="left"/>
      <w:pPr>
        <w:ind w:left="3600" w:hanging="360"/>
      </w:pPr>
    </w:lvl>
    <w:lvl w:ilvl="5" w:tplc="05E0A822" w:tentative="1">
      <w:start w:val="1"/>
      <w:numFmt w:val="lowerRoman"/>
      <w:lvlText w:val="%6."/>
      <w:lvlJc w:val="right"/>
      <w:pPr>
        <w:ind w:left="4320" w:hanging="180"/>
      </w:pPr>
    </w:lvl>
    <w:lvl w:ilvl="6" w:tplc="BB7E4F64" w:tentative="1">
      <w:start w:val="1"/>
      <w:numFmt w:val="decimal"/>
      <w:lvlText w:val="%7."/>
      <w:lvlJc w:val="left"/>
      <w:pPr>
        <w:ind w:left="5040" w:hanging="360"/>
      </w:pPr>
    </w:lvl>
    <w:lvl w:ilvl="7" w:tplc="2A66D42A" w:tentative="1">
      <w:start w:val="1"/>
      <w:numFmt w:val="lowerLetter"/>
      <w:lvlText w:val="%8."/>
      <w:lvlJc w:val="left"/>
      <w:pPr>
        <w:ind w:left="5760" w:hanging="360"/>
      </w:pPr>
    </w:lvl>
    <w:lvl w:ilvl="8" w:tplc="D9A29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046A0"/>
    <w:multiLevelType w:val="hybridMultilevel"/>
    <w:tmpl w:val="7C542D9C"/>
    <w:lvl w:ilvl="0" w:tplc="11F65C86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1" w:tplc="F252E492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2" w:tplc="617E9010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3" w:tplc="4654829A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4" w:tplc="DE284ED8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5" w:tplc="49F847E8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6" w:tplc="FFF28DC0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7" w:tplc="95F68FD2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  <w:lvl w:ilvl="8" w:tplc="0F8E261C">
      <w:start w:val="1"/>
      <w:numFmt w:val="bullet"/>
      <w:lvlText w:val=""/>
      <w:lvlJc w:val="left"/>
      <w:pPr>
        <w:ind w:left="1700" w:hanging="360"/>
      </w:pPr>
      <w:rPr>
        <w:rFonts w:ascii="Symbol" w:hAnsi="Symbol"/>
      </w:rPr>
    </w:lvl>
  </w:abstractNum>
  <w:abstractNum w:abstractNumId="30" w15:restartNumberingAfterBreak="0">
    <w:nsid w:val="7C4118E5"/>
    <w:multiLevelType w:val="hybridMultilevel"/>
    <w:tmpl w:val="853270C4"/>
    <w:lvl w:ilvl="0" w:tplc="3EDE2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4E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C0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5C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D6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8C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949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65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206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118E8"/>
    <w:multiLevelType w:val="hybridMultilevel"/>
    <w:tmpl w:val="F46EB5E4"/>
    <w:lvl w:ilvl="0" w:tplc="3E48A08C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94F0632A" w:tentative="1">
      <w:start w:val="1"/>
      <w:numFmt w:val="lowerLetter"/>
      <w:lvlText w:val="%2."/>
      <w:lvlJc w:val="left"/>
      <w:pPr>
        <w:ind w:left="1792" w:hanging="360"/>
      </w:pPr>
    </w:lvl>
    <w:lvl w:ilvl="2" w:tplc="AB708F68" w:tentative="1">
      <w:start w:val="1"/>
      <w:numFmt w:val="lowerRoman"/>
      <w:lvlText w:val="%3."/>
      <w:lvlJc w:val="right"/>
      <w:pPr>
        <w:ind w:left="2512" w:hanging="180"/>
      </w:pPr>
    </w:lvl>
    <w:lvl w:ilvl="3" w:tplc="F8624DD4" w:tentative="1">
      <w:start w:val="1"/>
      <w:numFmt w:val="decimal"/>
      <w:lvlText w:val="%4."/>
      <w:lvlJc w:val="left"/>
      <w:pPr>
        <w:ind w:left="3232" w:hanging="360"/>
      </w:pPr>
    </w:lvl>
    <w:lvl w:ilvl="4" w:tplc="195075B6" w:tentative="1">
      <w:start w:val="1"/>
      <w:numFmt w:val="lowerLetter"/>
      <w:lvlText w:val="%5."/>
      <w:lvlJc w:val="left"/>
      <w:pPr>
        <w:ind w:left="3952" w:hanging="360"/>
      </w:pPr>
    </w:lvl>
    <w:lvl w:ilvl="5" w:tplc="2D20AFAE" w:tentative="1">
      <w:start w:val="1"/>
      <w:numFmt w:val="lowerRoman"/>
      <w:lvlText w:val="%6."/>
      <w:lvlJc w:val="right"/>
      <w:pPr>
        <w:ind w:left="4672" w:hanging="180"/>
      </w:pPr>
    </w:lvl>
    <w:lvl w:ilvl="6" w:tplc="346A4BD8" w:tentative="1">
      <w:start w:val="1"/>
      <w:numFmt w:val="decimal"/>
      <w:lvlText w:val="%7."/>
      <w:lvlJc w:val="left"/>
      <w:pPr>
        <w:ind w:left="5392" w:hanging="360"/>
      </w:pPr>
    </w:lvl>
    <w:lvl w:ilvl="7" w:tplc="0F801870" w:tentative="1">
      <w:start w:val="1"/>
      <w:numFmt w:val="lowerLetter"/>
      <w:lvlText w:val="%8."/>
      <w:lvlJc w:val="left"/>
      <w:pPr>
        <w:ind w:left="6112" w:hanging="360"/>
      </w:pPr>
    </w:lvl>
    <w:lvl w:ilvl="8" w:tplc="F3B63C98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2" w15:restartNumberingAfterBreak="0">
    <w:nsid w:val="7C4118E9"/>
    <w:multiLevelType w:val="hybridMultilevel"/>
    <w:tmpl w:val="BF9E9DEC"/>
    <w:lvl w:ilvl="0" w:tplc="12E8D3B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30BAB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C0C8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348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283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3C6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329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82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4C9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4118EA"/>
    <w:multiLevelType w:val="hybridMultilevel"/>
    <w:tmpl w:val="4A483492"/>
    <w:lvl w:ilvl="0" w:tplc="2556D7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462448" w:tentative="1">
      <w:start w:val="1"/>
      <w:numFmt w:val="lowerLetter"/>
      <w:lvlText w:val="%2."/>
      <w:lvlJc w:val="left"/>
      <w:pPr>
        <w:ind w:left="1440" w:hanging="360"/>
      </w:pPr>
    </w:lvl>
    <w:lvl w:ilvl="2" w:tplc="68F2A7F0" w:tentative="1">
      <w:start w:val="1"/>
      <w:numFmt w:val="lowerRoman"/>
      <w:lvlText w:val="%3."/>
      <w:lvlJc w:val="right"/>
      <w:pPr>
        <w:ind w:left="2160" w:hanging="180"/>
      </w:pPr>
    </w:lvl>
    <w:lvl w:ilvl="3" w:tplc="275EA71E" w:tentative="1">
      <w:start w:val="1"/>
      <w:numFmt w:val="decimal"/>
      <w:lvlText w:val="%4."/>
      <w:lvlJc w:val="left"/>
      <w:pPr>
        <w:ind w:left="2880" w:hanging="360"/>
      </w:pPr>
    </w:lvl>
    <w:lvl w:ilvl="4" w:tplc="C0C4AC94" w:tentative="1">
      <w:start w:val="1"/>
      <w:numFmt w:val="lowerLetter"/>
      <w:lvlText w:val="%5."/>
      <w:lvlJc w:val="left"/>
      <w:pPr>
        <w:ind w:left="3600" w:hanging="360"/>
      </w:pPr>
    </w:lvl>
    <w:lvl w:ilvl="5" w:tplc="50C286F6" w:tentative="1">
      <w:start w:val="1"/>
      <w:numFmt w:val="lowerRoman"/>
      <w:lvlText w:val="%6."/>
      <w:lvlJc w:val="right"/>
      <w:pPr>
        <w:ind w:left="4320" w:hanging="180"/>
      </w:pPr>
    </w:lvl>
    <w:lvl w:ilvl="6" w:tplc="F62CA460" w:tentative="1">
      <w:start w:val="1"/>
      <w:numFmt w:val="decimal"/>
      <w:lvlText w:val="%7."/>
      <w:lvlJc w:val="left"/>
      <w:pPr>
        <w:ind w:left="5040" w:hanging="360"/>
      </w:pPr>
    </w:lvl>
    <w:lvl w:ilvl="7" w:tplc="6D9A3A18" w:tentative="1">
      <w:start w:val="1"/>
      <w:numFmt w:val="lowerLetter"/>
      <w:lvlText w:val="%8."/>
      <w:lvlJc w:val="left"/>
      <w:pPr>
        <w:ind w:left="5760" w:hanging="360"/>
      </w:pPr>
    </w:lvl>
    <w:lvl w:ilvl="8" w:tplc="3E84D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4118EB"/>
    <w:multiLevelType w:val="multilevel"/>
    <w:tmpl w:val="481007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28796271">
    <w:abstractNumId w:val="27"/>
  </w:num>
  <w:num w:numId="2" w16cid:durableId="372930222">
    <w:abstractNumId w:val="23"/>
  </w:num>
  <w:num w:numId="3" w16cid:durableId="1931520">
    <w:abstractNumId w:val="26"/>
  </w:num>
  <w:num w:numId="4" w16cid:durableId="1749964563">
    <w:abstractNumId w:val="20"/>
  </w:num>
  <w:num w:numId="5" w16cid:durableId="1769229196">
    <w:abstractNumId w:val="11"/>
  </w:num>
  <w:num w:numId="6" w16cid:durableId="814033688">
    <w:abstractNumId w:val="25"/>
  </w:num>
  <w:num w:numId="7" w16cid:durableId="1629124753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8" w16cid:durableId="805393236">
    <w:abstractNumId w:val="0"/>
  </w:num>
  <w:num w:numId="9" w16cid:durableId="645668380">
    <w:abstractNumId w:val="15"/>
  </w:num>
  <w:num w:numId="10" w16cid:durableId="922762141">
    <w:abstractNumId w:val="13"/>
  </w:num>
  <w:num w:numId="11" w16cid:durableId="1110248027">
    <w:abstractNumId w:val="17"/>
  </w:num>
  <w:num w:numId="12" w16cid:durableId="1814519765">
    <w:abstractNumId w:val="22"/>
  </w:num>
  <w:num w:numId="13" w16cid:durableId="1040396693">
    <w:abstractNumId w:val="2"/>
  </w:num>
  <w:num w:numId="14" w16cid:durableId="315233804">
    <w:abstractNumId w:val="16"/>
  </w:num>
  <w:num w:numId="15" w16cid:durableId="508179127">
    <w:abstractNumId w:val="28"/>
  </w:num>
  <w:num w:numId="16" w16cid:durableId="2057965418">
    <w:abstractNumId w:val="18"/>
  </w:num>
  <w:num w:numId="17" w16cid:durableId="1931504849">
    <w:abstractNumId w:val="7"/>
  </w:num>
  <w:num w:numId="18" w16cid:durableId="1456410556">
    <w:abstractNumId w:val="5"/>
  </w:num>
  <w:num w:numId="19" w16cid:durableId="1005133419">
    <w:abstractNumId w:val="30"/>
  </w:num>
  <w:num w:numId="20" w16cid:durableId="1902594608">
    <w:abstractNumId w:val="31"/>
  </w:num>
  <w:num w:numId="21" w16cid:durableId="311178201">
    <w:abstractNumId w:val="32"/>
  </w:num>
  <w:num w:numId="22" w16cid:durableId="1607073855">
    <w:abstractNumId w:val="33"/>
  </w:num>
  <w:num w:numId="23" w16cid:durableId="554894543">
    <w:abstractNumId w:val="34"/>
  </w:num>
  <w:num w:numId="24" w16cid:durableId="1313871113">
    <w:abstractNumId w:val="12"/>
  </w:num>
  <w:num w:numId="25" w16cid:durableId="307983104">
    <w:abstractNumId w:val="4"/>
  </w:num>
  <w:num w:numId="26" w16cid:durableId="668752128">
    <w:abstractNumId w:val="9"/>
  </w:num>
  <w:num w:numId="27" w16cid:durableId="767576205">
    <w:abstractNumId w:val="10"/>
  </w:num>
  <w:num w:numId="28" w16cid:durableId="557129204">
    <w:abstractNumId w:val="21"/>
  </w:num>
  <w:num w:numId="29" w16cid:durableId="1401908905">
    <w:abstractNumId w:val="6"/>
  </w:num>
  <w:num w:numId="30" w16cid:durableId="367070485">
    <w:abstractNumId w:val="8"/>
  </w:num>
  <w:num w:numId="31" w16cid:durableId="1710062612">
    <w:abstractNumId w:val="14"/>
  </w:num>
  <w:num w:numId="32" w16cid:durableId="192690843">
    <w:abstractNumId w:val="19"/>
  </w:num>
  <w:num w:numId="33" w16cid:durableId="833569254">
    <w:abstractNumId w:val="3"/>
  </w:num>
  <w:num w:numId="34" w16cid:durableId="1035157602">
    <w:abstractNumId w:val="29"/>
  </w:num>
  <w:num w:numId="35" w16cid:durableId="169608254">
    <w:abstractNumId w:val="6"/>
  </w:num>
  <w:num w:numId="36" w16cid:durableId="1363819555">
    <w:abstractNumId w:val="24"/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iška Nedomová">
    <w15:presenceInfo w15:providerId="AD" w15:userId="S::nedomova@mt-legal.com::0290ef1e-24cd-44c9-8b4a-d418508a4b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E5"/>
    <w:rsid w:val="00011099"/>
    <w:rsid w:val="00014FD1"/>
    <w:rsid w:val="00047B1D"/>
    <w:rsid w:val="000678A7"/>
    <w:rsid w:val="00070499"/>
    <w:rsid w:val="000A5A9F"/>
    <w:rsid w:val="000C3840"/>
    <w:rsid w:val="000C4582"/>
    <w:rsid w:val="000E5239"/>
    <w:rsid w:val="000F6EBD"/>
    <w:rsid w:val="00124103"/>
    <w:rsid w:val="00136688"/>
    <w:rsid w:val="001531E0"/>
    <w:rsid w:val="00154353"/>
    <w:rsid w:val="00170328"/>
    <w:rsid w:val="00176BDE"/>
    <w:rsid w:val="001A278B"/>
    <w:rsid w:val="001A4C60"/>
    <w:rsid w:val="001B5161"/>
    <w:rsid w:val="001C02E5"/>
    <w:rsid w:val="001E79DB"/>
    <w:rsid w:val="001F56FA"/>
    <w:rsid w:val="00206964"/>
    <w:rsid w:val="00251214"/>
    <w:rsid w:val="00251EF9"/>
    <w:rsid w:val="00291470"/>
    <w:rsid w:val="00292484"/>
    <w:rsid w:val="002B5635"/>
    <w:rsid w:val="002C0E6C"/>
    <w:rsid w:val="003040A9"/>
    <w:rsid w:val="00351B35"/>
    <w:rsid w:val="003733D2"/>
    <w:rsid w:val="003A12E4"/>
    <w:rsid w:val="003D0AA2"/>
    <w:rsid w:val="00442EC3"/>
    <w:rsid w:val="00452163"/>
    <w:rsid w:val="00463F34"/>
    <w:rsid w:val="004B14FA"/>
    <w:rsid w:val="004C05E5"/>
    <w:rsid w:val="004F3C0C"/>
    <w:rsid w:val="00505174"/>
    <w:rsid w:val="0051415E"/>
    <w:rsid w:val="005236E1"/>
    <w:rsid w:val="005511D8"/>
    <w:rsid w:val="005A63B2"/>
    <w:rsid w:val="005B6FB6"/>
    <w:rsid w:val="005E3527"/>
    <w:rsid w:val="0063113B"/>
    <w:rsid w:val="00660ECD"/>
    <w:rsid w:val="0068121F"/>
    <w:rsid w:val="007172A5"/>
    <w:rsid w:val="00730388"/>
    <w:rsid w:val="00766CD8"/>
    <w:rsid w:val="00773827"/>
    <w:rsid w:val="007824E3"/>
    <w:rsid w:val="0079261C"/>
    <w:rsid w:val="0079445D"/>
    <w:rsid w:val="00795D68"/>
    <w:rsid w:val="007A657F"/>
    <w:rsid w:val="007B269F"/>
    <w:rsid w:val="007C1E80"/>
    <w:rsid w:val="007D381B"/>
    <w:rsid w:val="007E2E07"/>
    <w:rsid w:val="007F0895"/>
    <w:rsid w:val="007F3ABC"/>
    <w:rsid w:val="00806D29"/>
    <w:rsid w:val="00807A92"/>
    <w:rsid w:val="00822730"/>
    <w:rsid w:val="00841E20"/>
    <w:rsid w:val="00894624"/>
    <w:rsid w:val="008C1AF1"/>
    <w:rsid w:val="008F5B95"/>
    <w:rsid w:val="00921273"/>
    <w:rsid w:val="00925B5E"/>
    <w:rsid w:val="009432B2"/>
    <w:rsid w:val="00987D82"/>
    <w:rsid w:val="009C449C"/>
    <w:rsid w:val="009E7BD1"/>
    <w:rsid w:val="00A04C85"/>
    <w:rsid w:val="00A230AD"/>
    <w:rsid w:val="00A3695D"/>
    <w:rsid w:val="00A428C6"/>
    <w:rsid w:val="00A672A1"/>
    <w:rsid w:val="00AA568D"/>
    <w:rsid w:val="00AB57F3"/>
    <w:rsid w:val="00B06FB7"/>
    <w:rsid w:val="00B405AC"/>
    <w:rsid w:val="00B5651A"/>
    <w:rsid w:val="00B9722A"/>
    <w:rsid w:val="00B978B1"/>
    <w:rsid w:val="00BB1FCB"/>
    <w:rsid w:val="00BB6A05"/>
    <w:rsid w:val="00BC62A7"/>
    <w:rsid w:val="00BC70BE"/>
    <w:rsid w:val="00C426A9"/>
    <w:rsid w:val="00C47803"/>
    <w:rsid w:val="00C535EE"/>
    <w:rsid w:val="00C7002E"/>
    <w:rsid w:val="00C715AD"/>
    <w:rsid w:val="00C909FE"/>
    <w:rsid w:val="00C91F67"/>
    <w:rsid w:val="00CA5CC7"/>
    <w:rsid w:val="00CB0C8E"/>
    <w:rsid w:val="00CD4B66"/>
    <w:rsid w:val="00CE3105"/>
    <w:rsid w:val="00CF2D02"/>
    <w:rsid w:val="00D06C94"/>
    <w:rsid w:val="00D114CA"/>
    <w:rsid w:val="00D134F1"/>
    <w:rsid w:val="00D15B0C"/>
    <w:rsid w:val="00D164EA"/>
    <w:rsid w:val="00D86C20"/>
    <w:rsid w:val="00D93669"/>
    <w:rsid w:val="00DD1C1D"/>
    <w:rsid w:val="00E05D30"/>
    <w:rsid w:val="00E3189A"/>
    <w:rsid w:val="00E47501"/>
    <w:rsid w:val="00E71B30"/>
    <w:rsid w:val="00E91574"/>
    <w:rsid w:val="00E96966"/>
    <w:rsid w:val="00EA2339"/>
    <w:rsid w:val="00EF3EDE"/>
    <w:rsid w:val="00F26E09"/>
    <w:rsid w:val="00F9735E"/>
    <w:rsid w:val="00FA528A"/>
    <w:rsid w:val="00FC7780"/>
    <w:rsid w:val="00FC7ABE"/>
    <w:rsid w:val="00FE3AEE"/>
    <w:rsid w:val="00FE5FBF"/>
    <w:rsid w:val="00FF5C6B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1807C"/>
  <w15:docId w15:val="{018F48AC-98D3-4231-B06B-B0DEAC0F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0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MTL Normal"/>
    <w:qFormat/>
    <w:rsid w:val="00F86F2D"/>
    <w:pPr>
      <w:spacing w:after="240" w:line="276" w:lineRule="auto"/>
      <w:jc w:val="both"/>
    </w:pPr>
    <w:rPr>
      <w:rFonts w:ascii="Segoe UI" w:hAnsi="Segoe UI" w:cs="Courier New"/>
      <w:sz w:val="22"/>
      <w:szCs w:val="16"/>
    </w:rPr>
  </w:style>
  <w:style w:type="paragraph" w:styleId="Nadpis1">
    <w:name w:val="heading 1"/>
    <w:aliases w:val="MTL Nadpis 1"/>
    <w:basedOn w:val="Normln"/>
    <w:next w:val="Normln"/>
    <w:link w:val="Nadpis1Char"/>
    <w:qFormat/>
    <w:rsid w:val="00FD5B0F"/>
    <w:pPr>
      <w:keepNext/>
      <w:numPr>
        <w:numId w:val="12"/>
      </w:numPr>
      <w:spacing w:before="480" w:after="360" w:line="240" w:lineRule="auto"/>
      <w:jc w:val="left"/>
      <w:outlineLvl w:val="0"/>
    </w:pPr>
    <w:rPr>
      <w:b/>
      <w:bCs/>
      <w:caps/>
      <w:u w:val="single"/>
    </w:rPr>
  </w:style>
  <w:style w:type="paragraph" w:styleId="Nadpis2">
    <w:name w:val="heading 2"/>
    <w:aliases w:val="MTL Nadpis 2"/>
    <w:basedOn w:val="Normln"/>
    <w:next w:val="Normln"/>
    <w:link w:val="Nadpis2Char"/>
    <w:qFormat/>
    <w:rsid w:val="00070CC4"/>
    <w:pPr>
      <w:keepNext/>
      <w:numPr>
        <w:ilvl w:val="1"/>
        <w:numId w:val="12"/>
      </w:numPr>
      <w:spacing w:before="240"/>
      <w:jc w:val="left"/>
      <w:outlineLvl w:val="1"/>
    </w:pPr>
    <w:rPr>
      <w:b/>
      <w:bCs/>
      <w:szCs w:val="20"/>
    </w:rPr>
  </w:style>
  <w:style w:type="paragraph" w:styleId="Nadpis3">
    <w:name w:val="heading 3"/>
    <w:aliases w:val="MTL Nadpis 3"/>
    <w:basedOn w:val="Normln"/>
    <w:next w:val="Normln"/>
    <w:link w:val="Nadpis3Char"/>
    <w:qFormat/>
    <w:rsid w:val="00FD5B0F"/>
    <w:pPr>
      <w:keepNext/>
      <w:numPr>
        <w:ilvl w:val="2"/>
        <w:numId w:val="12"/>
      </w:numPr>
      <w:autoSpaceDE w:val="0"/>
      <w:autoSpaceDN w:val="0"/>
      <w:spacing w:before="120" w:after="120" w:line="240" w:lineRule="auto"/>
      <w:jc w:val="left"/>
      <w:outlineLvl w:val="2"/>
    </w:pPr>
    <w:rPr>
      <w:b/>
      <w:szCs w:val="28"/>
    </w:rPr>
  </w:style>
  <w:style w:type="paragraph" w:styleId="Nadpis4">
    <w:name w:val="heading 4"/>
    <w:aliases w:val="ASAPHeading 4,Odstavec 1,Odstavec 11,Odstavec 111,Odstavec 112,Odstavec 12,Odstavec 121,Odstavec 122,Odstavec 13,Odstavec 131,Odstavec 132,Odstavec 14,Odstavec 141,Odstavec 15,Odstavec 16,Podkapitola3,Podkapitola31,Sub Sub Paragraph"/>
    <w:basedOn w:val="Normln"/>
    <w:next w:val="Normln"/>
    <w:rsid w:val="00931F49"/>
    <w:pPr>
      <w:keepNext/>
      <w:numPr>
        <w:ilvl w:val="3"/>
        <w:numId w:val="12"/>
      </w:numPr>
      <w:spacing w:before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rsid w:val="00931F49"/>
    <w:pPr>
      <w:numPr>
        <w:ilvl w:val="4"/>
        <w:numId w:val="1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rsid w:val="00931F49"/>
    <w:pPr>
      <w:keepNext/>
      <w:numPr>
        <w:ilvl w:val="5"/>
        <w:numId w:val="12"/>
      </w:numPr>
      <w:outlineLvl w:val="5"/>
    </w:pPr>
    <w:rPr>
      <w:rFonts w:ascii="Times New Roman" w:hAnsi="Times New Roman"/>
      <w:sz w:val="28"/>
      <w:szCs w:val="20"/>
    </w:rPr>
  </w:style>
  <w:style w:type="paragraph" w:styleId="Nadpis7">
    <w:name w:val="heading 7"/>
    <w:aliases w:val="H7"/>
    <w:basedOn w:val="Normln"/>
    <w:next w:val="Normln"/>
    <w:rsid w:val="00931F49"/>
    <w:pPr>
      <w:keepNext/>
      <w:numPr>
        <w:ilvl w:val="6"/>
        <w:numId w:val="12"/>
      </w:numPr>
      <w:outlineLvl w:val="6"/>
    </w:pPr>
    <w:rPr>
      <w:sz w:val="24"/>
    </w:rPr>
  </w:style>
  <w:style w:type="paragraph" w:styleId="Nadpis8">
    <w:name w:val="heading 8"/>
    <w:aliases w:val="MTL Podnadpis"/>
    <w:basedOn w:val="Normln"/>
    <w:next w:val="Normln"/>
    <w:link w:val="Nadpis8Char"/>
    <w:qFormat/>
    <w:rsid w:val="000953F6"/>
    <w:pPr>
      <w:keepNext/>
      <w:spacing w:before="320" w:after="360" w:line="240" w:lineRule="auto"/>
      <w:jc w:val="left"/>
      <w:outlineLvl w:val="7"/>
    </w:pPr>
    <w:rPr>
      <w:rFonts w:eastAsiaTheme="minorEastAsia" w:cstheme="minorBidi"/>
      <w:b/>
      <w:iCs/>
      <w:szCs w:val="24"/>
    </w:rPr>
  </w:style>
  <w:style w:type="paragraph" w:styleId="Nadpis9">
    <w:name w:val="heading 9"/>
    <w:aliases w:val="App Heading,H9,h9,heading9"/>
    <w:basedOn w:val="Normln"/>
    <w:next w:val="Normln"/>
    <w:rsid w:val="00931F49"/>
    <w:pPr>
      <w:keepNext/>
      <w:numPr>
        <w:ilvl w:val="8"/>
        <w:numId w:val="12"/>
      </w:numPr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ody Text_0,Základní tZákladní text,subtitle2"/>
    <w:basedOn w:val="Normln"/>
    <w:rsid w:val="00931F49"/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</w:pPr>
    <w:rPr>
      <w:rFonts w:ascii="Times New Roman" w:hAnsi="Times New Roman"/>
      <w:sz w:val="24"/>
      <w:szCs w:val="20"/>
    </w:rPr>
  </w:style>
  <w:style w:type="paragraph" w:customStyle="1" w:styleId="dopis">
    <w:name w:val="dopis"/>
    <w:basedOn w:val="Normln"/>
    <w:rsid w:val="00931F49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CA5AC3"/>
    <w:pPr>
      <w:tabs>
        <w:tab w:val="left" w:pos="426"/>
        <w:tab w:val="right" w:leader="dot" w:pos="9060"/>
      </w:tabs>
      <w:spacing w:before="240" w:line="240" w:lineRule="auto"/>
    </w:pPr>
    <w:rPr>
      <w:b/>
      <w:bCs/>
      <w:caps/>
      <w:szCs w:val="24"/>
    </w:rPr>
  </w:style>
  <w:style w:type="paragraph" w:styleId="Zpat">
    <w:name w:val="footer"/>
    <w:basedOn w:val="Normln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1"/>
    <w:uiPriority w:val="99"/>
    <w:unhideWhenUsed/>
    <w:qFormat/>
    <w:rsid w:val="00931F49"/>
  </w:style>
  <w:style w:type="character" w:customStyle="1" w:styleId="TextkomenteChar">
    <w:name w:val="Text komentáře Char"/>
    <w:aliases w:val="RL Text komentáře Char"/>
    <w:basedOn w:val="Standardnpsmoodstavce"/>
    <w:qFormat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931F49"/>
  </w:style>
  <w:style w:type="character" w:customStyle="1" w:styleId="ZpatChar">
    <w:name w:val="Zápatí Char"/>
    <w:basedOn w:val="Standardnpsmoodstavce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1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1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rsid w:val="00931F49"/>
    <w:pPr>
      <w:spacing w:before="120" w:after="120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2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</w:pPr>
    <w:rPr>
      <w:rFonts w:ascii="Courier New" w:hAnsi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aliases w:val="List Paragraph_0,Nad,Obrázek,Odrážky,Odstavec cíl se seznamem,Odstavec se seznamem5,Odstavec_muj,Seznam - odrážky,_Odstavec se seznamem,List Paragraph,Základní styl odstavce,Odstavec_muj1,Odstavec_muj2,Odstavec_muj3,Nad1,Odstavec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1F49"/>
    <w:pPr>
      <w:keepLines/>
      <w:spacing w:before="240" w:after="0" w:line="276" w:lineRule="auto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rsid w:val="00931F49"/>
    <w:pPr>
      <w:numPr>
        <w:ilvl w:val="1"/>
      </w:numPr>
      <w:tabs>
        <w:tab w:val="num" w:pos="0"/>
      </w:tabs>
      <w:spacing w:before="120" w:after="120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MTL Nadpis 2 Char"/>
    <w:basedOn w:val="Standardnpsmoodstavce"/>
    <w:link w:val="Nadpis2"/>
    <w:rsid w:val="00070CC4"/>
    <w:rPr>
      <w:rFonts w:ascii="Segoe UI" w:hAnsi="Segoe UI" w:cs="Courier New"/>
      <w:b/>
      <w:bCs/>
      <w:sz w:val="22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semiHidden/>
    <w:unhideWhenUsed/>
    <w:qFormat/>
    <w:rsid w:val="00931F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rsid w:val="00931F49"/>
    <w:pPr>
      <w:widowControl w:val="0"/>
      <w:spacing w:before="60" w:after="60" w:line="288" w:lineRule="auto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3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MTL Nadpis 3 Char"/>
    <w:link w:val="Nadpis3"/>
    <w:rsid w:val="00FD5B0F"/>
    <w:rPr>
      <w:rFonts w:ascii="Segoe UI" w:hAnsi="Segoe UI" w:cs="Courier New"/>
      <w:b/>
      <w:sz w:val="22"/>
      <w:szCs w:val="28"/>
    </w:rPr>
  </w:style>
  <w:style w:type="character" w:customStyle="1" w:styleId="ZkladntextChar">
    <w:name w:val="Základní text Char"/>
    <w:rsid w:val="00931F49"/>
    <w:rPr>
      <w:sz w:val="24"/>
    </w:rPr>
  </w:style>
  <w:style w:type="paragraph" w:styleId="Nzev">
    <w:name w:val="Title"/>
    <w:basedOn w:val="Normln"/>
    <w:link w:val="NzevChar1"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MTL Nadpis 1 Char"/>
    <w:link w:val="Nadpis1"/>
    <w:rsid w:val="00FD5B0F"/>
    <w:rPr>
      <w:rFonts w:ascii="Segoe UI" w:hAnsi="Segoe UI" w:cs="Courier New"/>
      <w:b/>
      <w:bCs/>
      <w:caps/>
      <w:sz w:val="22"/>
      <w:szCs w:val="16"/>
      <w:u w:val="single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4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6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character" w:customStyle="1" w:styleId="TextkomenteChar1">
    <w:name w:val="Text komentáře Char1"/>
    <w:aliases w:val="RL Text komentáře Char1"/>
    <w:basedOn w:val="Standardnpsmoodstavce"/>
    <w:link w:val="Textkomente"/>
    <w:uiPriority w:val="99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5"/>
      </w:numPr>
      <w:tabs>
        <w:tab w:val="left" w:pos="702"/>
      </w:tabs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rFonts w:cs="Courier New"/>
      <w:sz w:val="28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7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8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aliases w:val="fn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0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rsid w:val="00801DF5"/>
    <w:pPr>
      <w:widowControl w:val="0"/>
      <w:numPr>
        <w:ilvl w:val="1"/>
        <w:numId w:val="9"/>
      </w:numPr>
      <w:spacing w:before="120" w:after="120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1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aliases w:val="List Paragraph_0 Char,Nad Char,Obrázek Char,Odrážky Char,Odstavec cíl se seznamem Char,Odstavec se seznamem5 Char,Odstavec_muj Char,Seznam - odrážky Char,_Odstavec se seznamem Char,List Paragraph Char,Odstavec_muj1 Char"/>
    <w:link w:val="Odstavecseseznamem"/>
    <w:uiPriority w:val="34"/>
    <w:qFormat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customStyle="1" w:styleId="Nevyeenzmnka1">
    <w:name w:val="Nevyřešená zmínka1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MTLNormalhlavicka">
    <w:name w:val="MTL Normal hlavicka"/>
    <w:basedOn w:val="Normln"/>
    <w:link w:val="MTLNormalhlavickaChar"/>
    <w:qFormat/>
    <w:rsid w:val="00F86F2D"/>
    <w:pPr>
      <w:spacing w:after="0" w:line="240" w:lineRule="auto"/>
      <w:jc w:val="center"/>
    </w:pPr>
  </w:style>
  <w:style w:type="character" w:customStyle="1" w:styleId="MTLNormalhlavickaChar">
    <w:name w:val="MTL Normal hlavicka Char"/>
    <w:basedOn w:val="Standardnpsmoodstavce"/>
    <w:link w:val="MTLNormalhlavicka"/>
    <w:rsid w:val="00F86F2D"/>
    <w:rPr>
      <w:rFonts w:ascii="Segoe UI" w:hAnsi="Segoe UI" w:cs="Courier New"/>
      <w:sz w:val="22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F86F2D"/>
    <w:pPr>
      <w:spacing w:after="0" w:line="240" w:lineRule="auto"/>
    </w:pPr>
  </w:style>
  <w:style w:type="character" w:customStyle="1" w:styleId="MTLNormalbezmezerChar">
    <w:name w:val="MTL Normal bez mezer Char"/>
    <w:basedOn w:val="Standardnpsmoodstavce"/>
    <w:link w:val="MTLNormalbezmezer"/>
    <w:rsid w:val="00F86F2D"/>
    <w:rPr>
      <w:rFonts w:ascii="Segoe UI" w:hAnsi="Segoe UI" w:cs="Courier New"/>
      <w:sz w:val="22"/>
      <w:szCs w:val="16"/>
    </w:rPr>
  </w:style>
  <w:style w:type="character" w:customStyle="1" w:styleId="Nadpis8Char">
    <w:name w:val="Nadpis 8 Char"/>
    <w:aliases w:val="MTL Podnadpis Char"/>
    <w:basedOn w:val="Standardnpsmoodstavce"/>
    <w:link w:val="Nadpis8"/>
    <w:rsid w:val="000953F6"/>
    <w:rPr>
      <w:rFonts w:ascii="Segoe UI" w:eastAsiaTheme="minorEastAsia" w:hAnsi="Segoe UI" w:cstheme="minorBidi"/>
      <w:b/>
      <w:iCs/>
      <w:sz w:val="22"/>
      <w:szCs w:val="24"/>
    </w:rPr>
  </w:style>
  <w:style w:type="paragraph" w:customStyle="1" w:styleId="MTLTitulninadpis">
    <w:name w:val="MTL Titulni nadpis"/>
    <w:basedOn w:val="Nzev"/>
    <w:next w:val="Normln"/>
    <w:link w:val="MTLTitulninadpisChar"/>
    <w:qFormat/>
    <w:rsid w:val="000F079D"/>
    <w:pPr>
      <w:spacing w:before="0" w:after="120"/>
    </w:pPr>
    <w:rPr>
      <w:rFonts w:ascii="Segoe UI" w:hAnsi="Segoe UI" w:cs="Segoe UI"/>
      <w:sz w:val="48"/>
      <w:szCs w:val="48"/>
    </w:rPr>
  </w:style>
  <w:style w:type="character" w:customStyle="1" w:styleId="NzevChar1">
    <w:name w:val="Název Char1"/>
    <w:basedOn w:val="Standardnpsmoodstavce"/>
    <w:link w:val="Nzev"/>
    <w:rsid w:val="000F079D"/>
    <w:rPr>
      <w:rFonts w:ascii="Arial" w:hAnsi="Arial" w:cs="Arial"/>
      <w:b/>
      <w:bCs/>
      <w:kern w:val="28"/>
      <w:sz w:val="32"/>
      <w:szCs w:val="32"/>
    </w:rPr>
  </w:style>
  <w:style w:type="character" w:customStyle="1" w:styleId="MTLTitulninadpisChar">
    <w:name w:val="MTL Titulni nadpis Char"/>
    <w:basedOn w:val="NzevChar1"/>
    <w:link w:val="MTLTitulninadpis"/>
    <w:rsid w:val="000F079D"/>
    <w:rPr>
      <w:rFonts w:ascii="Segoe UI" w:hAnsi="Segoe UI" w:cs="Segoe UI"/>
      <w:b/>
      <w:bCs/>
      <w:kern w:val="28"/>
      <w:sz w:val="48"/>
      <w:szCs w:val="48"/>
    </w:rPr>
  </w:style>
  <w:style w:type="paragraph" w:customStyle="1" w:styleId="Normal0">
    <w:name w:val="Normal_0"/>
    <w:qFormat/>
    <w:rsid w:val="00A92ADB"/>
    <w:pPr>
      <w:spacing w:after="240" w:line="276" w:lineRule="auto"/>
      <w:jc w:val="both"/>
    </w:pPr>
    <w:rPr>
      <w:rFonts w:ascii="Segoe UI" w:hAnsi="Segoe UI" w:cs="Courier New"/>
      <w:szCs w:val="16"/>
      <w:lang w:eastAsia="en-US"/>
    </w:rPr>
  </w:style>
  <w:style w:type="character" w:customStyle="1" w:styleId="CommentReference0">
    <w:name w:val="Comment Reference_0"/>
    <w:basedOn w:val="Standardnpsmoodstavce"/>
    <w:unhideWhenUsed/>
    <w:rsid w:val="00A92ADB"/>
    <w:rPr>
      <w:rFonts w:ascii="Segoe UI" w:hAnsi="Segoe UI" w:cs="Courier New"/>
      <w:sz w:val="16"/>
      <w:szCs w:val="16"/>
      <w:lang w:eastAsia="en-US"/>
    </w:rPr>
  </w:style>
  <w:style w:type="paragraph" w:customStyle="1" w:styleId="CommentText0">
    <w:name w:val="Comment Text_0"/>
    <w:basedOn w:val="Normal0"/>
    <w:link w:val="TextkomenteChar10"/>
    <w:uiPriority w:val="99"/>
    <w:unhideWhenUsed/>
    <w:rsid w:val="00A92ADB"/>
    <w:pPr>
      <w:spacing w:after="0" w:line="240" w:lineRule="auto"/>
    </w:pPr>
    <w:rPr>
      <w:rFonts w:ascii="Times New Roman" w:hAnsi="Times New Roman" w:cs="Times New Roman"/>
      <w:szCs w:val="20"/>
      <w:lang w:eastAsia="cs-CZ"/>
    </w:rPr>
  </w:style>
  <w:style w:type="character" w:customStyle="1" w:styleId="TextkomenteChar10">
    <w:name w:val="Text komentáře Char1_0"/>
    <w:basedOn w:val="Standardnpsmoodstavce"/>
    <w:link w:val="CommentText0"/>
    <w:uiPriority w:val="99"/>
    <w:locked/>
    <w:rsid w:val="00A92AD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ListParagraph10">
    <w:name w:val="List Paragraph_1"/>
    <w:basedOn w:val="Normal0"/>
    <w:uiPriority w:val="34"/>
    <w:rsid w:val="00A92ADB"/>
    <w:pPr>
      <w:ind w:left="720"/>
      <w:contextualSpacing/>
    </w:pPr>
  </w:style>
  <w:style w:type="paragraph" w:customStyle="1" w:styleId="MTLNormalbezmezer0">
    <w:name w:val="MTL Normal bez mezer_0"/>
    <w:basedOn w:val="Normal0"/>
    <w:link w:val="MTLNormalbezmezerChar0"/>
    <w:qFormat/>
    <w:rsid w:val="00A92ADB"/>
    <w:pPr>
      <w:spacing w:after="0" w:line="240" w:lineRule="auto"/>
    </w:pPr>
  </w:style>
  <w:style w:type="character" w:customStyle="1" w:styleId="MTLNormalbezmezerChar0">
    <w:name w:val="MTL Normal bez mezer Char_0"/>
    <w:basedOn w:val="Standardnpsmoodstavce"/>
    <w:link w:val="MTLNormalbezmezer0"/>
    <w:rsid w:val="00A92ADB"/>
    <w:rPr>
      <w:rFonts w:ascii="Segoe UI" w:eastAsia="Times New Roman" w:hAnsi="Segoe UI" w:cs="Courier New"/>
      <w:kern w:val="0"/>
      <w:szCs w:val="16"/>
      <w14:ligatures w14:val="none"/>
    </w:rPr>
  </w:style>
  <w:style w:type="table" w:customStyle="1" w:styleId="TableGrid0">
    <w:name w:val="Table Grid_0"/>
    <w:basedOn w:val="Normlntabulka"/>
    <w:uiPriority w:val="59"/>
    <w:rsid w:val="00A92AD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_1"/>
    <w:qFormat/>
    <w:rsid w:val="009A06D1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Normal2">
    <w:name w:val="Normal_2"/>
    <w:qFormat/>
    <w:rsid w:val="001707C5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1">
    <w:name w:val="Comment Reference_1"/>
    <w:basedOn w:val="Standardnpsmoodstavce"/>
    <w:uiPriority w:val="99"/>
    <w:semiHidden/>
    <w:unhideWhenUsed/>
    <w:rsid w:val="00F433DC"/>
    <w:rPr>
      <w:rFonts w:ascii="Segoe UI" w:hAnsi="Segoe UI" w:cs="Courier New"/>
      <w:sz w:val="16"/>
      <w:szCs w:val="16"/>
      <w:lang w:eastAsia="en-US"/>
    </w:rPr>
  </w:style>
  <w:style w:type="paragraph" w:customStyle="1" w:styleId="CommentText1">
    <w:name w:val="Comment Text_1"/>
    <w:basedOn w:val="Normal2"/>
    <w:link w:val="TextkomenteChar11"/>
    <w:unhideWhenUsed/>
    <w:rsid w:val="00F433DC"/>
    <w:rPr>
      <w:rFonts w:ascii="Times New Roman" w:hAnsi="Times New Roman"/>
      <w:sz w:val="20"/>
      <w:szCs w:val="20"/>
    </w:rPr>
  </w:style>
  <w:style w:type="character" w:customStyle="1" w:styleId="TextkomenteChar11">
    <w:name w:val="Text komentáře Char1_1"/>
    <w:basedOn w:val="Standardnpsmoodstavce"/>
    <w:link w:val="CommentText1"/>
    <w:uiPriority w:val="99"/>
    <w:locked/>
    <w:rsid w:val="00F433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2">
    <w:name w:val="List Paragraph_2"/>
    <w:basedOn w:val="Normal2"/>
    <w:uiPriority w:val="34"/>
    <w:rsid w:val="00066C63"/>
    <w:pPr>
      <w:ind w:left="720"/>
      <w:contextualSpacing/>
    </w:pPr>
  </w:style>
  <w:style w:type="paragraph" w:customStyle="1" w:styleId="Normal3">
    <w:name w:val="Normal_3"/>
    <w:qFormat/>
    <w:rsid w:val="001D0AC1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Normal4">
    <w:name w:val="Normal_4"/>
    <w:qFormat/>
    <w:rsid w:val="003C687E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ListParagraph3">
    <w:name w:val="List Paragraph_3"/>
    <w:basedOn w:val="Normal4"/>
    <w:uiPriority w:val="34"/>
    <w:rsid w:val="00724292"/>
    <w:pPr>
      <w:ind w:left="720"/>
      <w:contextualSpacing/>
    </w:pPr>
  </w:style>
  <w:style w:type="paragraph" w:customStyle="1" w:styleId="Normal5">
    <w:name w:val="Normal_5"/>
    <w:qFormat/>
    <w:rsid w:val="00F30ADA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Heading20">
    <w:name w:val="Heading 2_0"/>
    <w:basedOn w:val="Normal5"/>
    <w:next w:val="Normal5"/>
    <w:link w:val="Nadpis2Char0"/>
    <w:qFormat/>
    <w:rsid w:val="00F30ADA"/>
    <w:pPr>
      <w:keepNext/>
      <w:spacing w:before="600" w:after="480" w:line="240" w:lineRule="auto"/>
      <w:jc w:val="center"/>
      <w:outlineLvl w:val="1"/>
    </w:pPr>
    <w:rPr>
      <w:b/>
      <w:bCs/>
      <w:sz w:val="24"/>
      <w:szCs w:val="20"/>
      <w:u w:val="single"/>
    </w:rPr>
  </w:style>
  <w:style w:type="character" w:customStyle="1" w:styleId="Nadpis2Char0">
    <w:name w:val="Nadpis 2 Char_0"/>
    <w:basedOn w:val="Standardnpsmoodstavce"/>
    <w:link w:val="Heading20"/>
    <w:rsid w:val="00F30ADA"/>
    <w:rPr>
      <w:rFonts w:ascii="Segoe UI" w:hAnsi="Segoe UI" w:cs="Courier New"/>
      <w:b/>
      <w:bCs/>
      <w:sz w:val="24"/>
      <w:u w:val="single"/>
    </w:rPr>
  </w:style>
  <w:style w:type="paragraph" w:customStyle="1" w:styleId="Normal6">
    <w:name w:val="Normal_6"/>
    <w:qFormat/>
    <w:rsid w:val="00EF51EA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2">
    <w:name w:val="Comment Reference_2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2">
    <w:name w:val="Comment Text_2"/>
    <w:basedOn w:val="Normal6"/>
    <w:link w:val="TextkomenteChar12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2">
    <w:name w:val="Text komentáře Char1_2"/>
    <w:basedOn w:val="Standardnpsmoodstavce"/>
    <w:link w:val="CommentText2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ListParagraph4">
    <w:name w:val="List Paragraph_4"/>
    <w:basedOn w:val="Normal6"/>
    <w:uiPriority w:val="34"/>
    <w:rsid w:val="00724292"/>
    <w:pPr>
      <w:ind w:left="720"/>
      <w:contextualSpacing/>
    </w:pPr>
  </w:style>
  <w:style w:type="paragraph" w:customStyle="1" w:styleId="Normal7">
    <w:name w:val="Normal_7"/>
    <w:qFormat/>
    <w:rsid w:val="000416B5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CommentText3">
    <w:name w:val="Comment Text_3"/>
    <w:basedOn w:val="Normal7"/>
    <w:link w:val="TextkomenteChar13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3">
    <w:name w:val="Text komentáře Char1_3"/>
    <w:basedOn w:val="Standardnpsmoodstavce"/>
    <w:link w:val="CommentText3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CommentReference3">
    <w:name w:val="Comment Reference_3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ListParagraph5">
    <w:name w:val="List Paragraph_5"/>
    <w:basedOn w:val="Normal7"/>
    <w:uiPriority w:val="34"/>
    <w:rsid w:val="00724292"/>
    <w:pPr>
      <w:ind w:left="720"/>
      <w:contextualSpacing/>
    </w:pPr>
  </w:style>
  <w:style w:type="paragraph" w:customStyle="1" w:styleId="Heading80">
    <w:name w:val="Heading 8_0"/>
    <w:basedOn w:val="Normal7"/>
    <w:next w:val="Normal7"/>
    <w:link w:val="Nadpis8Char0"/>
    <w:qFormat/>
    <w:rsid w:val="000416B5"/>
    <w:pPr>
      <w:keepNext/>
      <w:spacing w:before="320" w:after="360" w:line="240" w:lineRule="auto"/>
      <w:jc w:val="left"/>
      <w:outlineLvl w:val="7"/>
    </w:pPr>
    <w:rPr>
      <w:rFonts w:cs="Times New Roman"/>
      <w:b/>
      <w:iCs/>
      <w:szCs w:val="24"/>
    </w:rPr>
  </w:style>
  <w:style w:type="character" w:customStyle="1" w:styleId="Nadpis8Char0">
    <w:name w:val="Nadpis 8 Char_0"/>
    <w:basedOn w:val="Standardnpsmoodstavce"/>
    <w:link w:val="Heading80"/>
    <w:rsid w:val="000416B5"/>
    <w:rPr>
      <w:rFonts w:ascii="Segoe UI" w:eastAsia="Times New Roman" w:hAnsi="Segoe UI" w:cs="Times New Roman"/>
      <w:b/>
      <w:iCs/>
      <w:sz w:val="22"/>
      <w:szCs w:val="24"/>
    </w:rPr>
  </w:style>
  <w:style w:type="paragraph" w:customStyle="1" w:styleId="Normal8">
    <w:name w:val="Normal_8"/>
    <w:qFormat/>
    <w:rsid w:val="00A14A52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CommentText4">
    <w:name w:val="Comment Text_4"/>
    <w:basedOn w:val="Normal8"/>
    <w:link w:val="TextkomenteChar14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4">
    <w:name w:val="Text komentáře Char1_4"/>
    <w:basedOn w:val="Standardnpsmoodstavce"/>
    <w:link w:val="CommentText4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CommentReference4">
    <w:name w:val="Comment Reference_4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Normal9">
    <w:name w:val="Normal_9"/>
    <w:qFormat/>
    <w:rsid w:val="00C71548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paragraph" w:customStyle="1" w:styleId="CommentText5">
    <w:name w:val="Comment Text_5"/>
    <w:basedOn w:val="Normal9"/>
    <w:link w:val="TextkomenteChar15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5">
    <w:name w:val="Text komentáře Char1_5"/>
    <w:basedOn w:val="Standardnpsmoodstavce"/>
    <w:link w:val="CommentText5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CommentReference5">
    <w:name w:val="Comment Reference_5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odstavec0">
    <w:name w:val="odstavec_0"/>
    <w:basedOn w:val="Normal9"/>
    <w:rsid w:val="0080066E"/>
    <w:pPr>
      <w:spacing w:before="120" w:after="0" w:line="240" w:lineRule="auto"/>
      <w:ind w:firstLine="482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ormal10">
    <w:name w:val="Normal_10"/>
    <w:qFormat/>
    <w:rsid w:val="00FE74E1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6">
    <w:name w:val="Comment Reference_6"/>
    <w:basedOn w:val="Standardnpsmoodstavce"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6">
    <w:name w:val="Comment Text_6"/>
    <w:basedOn w:val="Normal10"/>
    <w:link w:val="TextkomenteChar16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6">
    <w:name w:val="Text komentáře Char1_6"/>
    <w:basedOn w:val="Standardnpsmoodstavce"/>
    <w:link w:val="CommentText6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Normal11">
    <w:name w:val="Normal_11"/>
    <w:qFormat/>
    <w:rsid w:val="009A06D1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7">
    <w:name w:val="Comment Reference_7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7">
    <w:name w:val="Comment Text_7"/>
    <w:basedOn w:val="Normal11"/>
    <w:link w:val="TextkomenteChar17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7">
    <w:name w:val="Text komentáře Char1_7"/>
    <w:basedOn w:val="Standardnpsmoodstavce"/>
    <w:link w:val="CommentText7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Heading81">
    <w:name w:val="Heading 8_1"/>
    <w:basedOn w:val="Normal11"/>
    <w:next w:val="Normal11"/>
    <w:link w:val="Nadpis8Char1"/>
    <w:qFormat/>
    <w:rsid w:val="009A06D1"/>
    <w:pPr>
      <w:keepNext/>
      <w:spacing w:before="320" w:after="360" w:line="240" w:lineRule="auto"/>
      <w:jc w:val="left"/>
      <w:outlineLvl w:val="7"/>
    </w:pPr>
    <w:rPr>
      <w:rFonts w:cs="Times New Roman"/>
      <w:b/>
      <w:iCs/>
      <w:szCs w:val="24"/>
    </w:rPr>
  </w:style>
  <w:style w:type="character" w:customStyle="1" w:styleId="Nadpis8Char1">
    <w:name w:val="Nadpis 8 Char_1"/>
    <w:basedOn w:val="Standardnpsmoodstavce"/>
    <w:link w:val="Heading81"/>
    <w:rsid w:val="009A06D1"/>
    <w:rPr>
      <w:rFonts w:ascii="Segoe UI" w:eastAsia="Times New Roman" w:hAnsi="Segoe UI" w:cs="Times New Roman"/>
      <w:b/>
      <w:iCs/>
      <w:sz w:val="22"/>
      <w:szCs w:val="24"/>
    </w:rPr>
  </w:style>
  <w:style w:type="paragraph" w:customStyle="1" w:styleId="Normal12">
    <w:name w:val="Normal_12"/>
    <w:qFormat/>
    <w:rsid w:val="00FE74E1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8">
    <w:name w:val="Comment Reference_8"/>
    <w:basedOn w:val="Standardnpsmoodstavce"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8">
    <w:name w:val="Comment Text_8"/>
    <w:basedOn w:val="Normal12"/>
    <w:link w:val="TextkomenteChar18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8">
    <w:name w:val="Text komentáře Char1_8"/>
    <w:basedOn w:val="Standardnpsmoodstavce"/>
    <w:link w:val="CommentText8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MTLNormalbezmezer1">
    <w:name w:val="MTL Normal bez mezer_1"/>
    <w:basedOn w:val="Normal12"/>
    <w:link w:val="MTLNormalbezmezerChar1"/>
    <w:qFormat/>
    <w:rsid w:val="00FE74E1"/>
    <w:pPr>
      <w:spacing w:after="0" w:line="240" w:lineRule="auto"/>
    </w:pPr>
  </w:style>
  <w:style w:type="character" w:customStyle="1" w:styleId="MTLNormalbezmezerChar1">
    <w:name w:val="MTL Normal bez mezer Char_1"/>
    <w:basedOn w:val="Standardnpsmoodstavce"/>
    <w:link w:val="MTLNormalbezmezer1"/>
    <w:rsid w:val="00FE74E1"/>
    <w:rPr>
      <w:rFonts w:ascii="Segoe UI" w:hAnsi="Segoe UI" w:cs="Courier New"/>
      <w:sz w:val="22"/>
      <w:szCs w:val="16"/>
    </w:rPr>
  </w:style>
  <w:style w:type="paragraph" w:customStyle="1" w:styleId="Normal13">
    <w:name w:val="Normal_13"/>
    <w:qFormat/>
    <w:rsid w:val="0082152E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9">
    <w:name w:val="Comment Reference_9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9">
    <w:name w:val="Comment Text_9"/>
    <w:basedOn w:val="Normal13"/>
    <w:link w:val="TextkomenteChar19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9">
    <w:name w:val="Text komentáře Char1_9"/>
    <w:basedOn w:val="Standardnpsmoodstavce"/>
    <w:link w:val="CommentText9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Normal14">
    <w:name w:val="Normal_14"/>
    <w:qFormat/>
    <w:rsid w:val="00CF5524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Hyperlink0">
    <w:name w:val="Hyperlink_0"/>
    <w:basedOn w:val="Standardnpsmoodstavce"/>
    <w:uiPriority w:val="99"/>
    <w:unhideWhenUsed/>
    <w:rsid w:val="00425CE0"/>
    <w:rPr>
      <w:rFonts w:ascii="Segoe UI" w:hAnsi="Segoe UI" w:cs="Courier New"/>
      <w:color w:val="0000FF"/>
      <w:u w:val="single"/>
      <w:lang w:eastAsia="en-US"/>
    </w:rPr>
  </w:style>
  <w:style w:type="paragraph" w:customStyle="1" w:styleId="BodyText1">
    <w:name w:val="Body Text_1"/>
    <w:basedOn w:val="Normal14"/>
    <w:link w:val="ZkladntextChar0"/>
    <w:rsid w:val="009674C3"/>
    <w:pPr>
      <w:spacing w:after="0" w:line="240" w:lineRule="auto"/>
    </w:pPr>
    <w:rPr>
      <w:rFonts w:ascii="Calibri" w:hAnsi="Calibri" w:cs="Times New Roman"/>
      <w:sz w:val="24"/>
      <w:lang w:eastAsia="cs-CZ"/>
    </w:rPr>
  </w:style>
  <w:style w:type="character" w:customStyle="1" w:styleId="ZkladntextChar0">
    <w:name w:val="Základní text Char_0"/>
    <w:basedOn w:val="Standardnpsmoodstavce"/>
    <w:link w:val="BodyText1"/>
    <w:rsid w:val="009674C3"/>
    <w:rPr>
      <w:rFonts w:ascii="Calibri" w:eastAsia="Times New Roman" w:hAnsi="Calibri" w:cs="Times New Roman"/>
      <w:color w:val="auto"/>
      <w:sz w:val="24"/>
      <w:lang w:eastAsia="cs-CZ"/>
    </w:rPr>
  </w:style>
  <w:style w:type="paragraph" w:customStyle="1" w:styleId="Normal15">
    <w:name w:val="Normal_15"/>
    <w:qFormat/>
    <w:rsid w:val="008E1CA4"/>
    <w:pPr>
      <w:spacing w:after="240" w:line="276" w:lineRule="auto"/>
      <w:jc w:val="both"/>
    </w:pPr>
    <w:rPr>
      <w:rFonts w:ascii="Segoe UI" w:hAnsi="Segoe UI" w:cs="Courier New"/>
      <w:sz w:val="22"/>
      <w:szCs w:val="16"/>
      <w:lang w:eastAsia="en-US"/>
    </w:rPr>
  </w:style>
  <w:style w:type="character" w:customStyle="1" w:styleId="CommentReference10">
    <w:name w:val="Comment Reference_10"/>
    <w:basedOn w:val="Standardnpsmoodstavce"/>
    <w:uiPriority w:val="99"/>
    <w:semiHidden/>
    <w:unhideWhenUsed/>
    <w:rsid w:val="00F6731D"/>
    <w:rPr>
      <w:rFonts w:ascii="Segoe UI" w:hAnsi="Segoe UI" w:cs="Courier New"/>
      <w:sz w:val="16"/>
      <w:szCs w:val="16"/>
      <w:lang w:eastAsia="en-US"/>
    </w:rPr>
  </w:style>
  <w:style w:type="paragraph" w:customStyle="1" w:styleId="CommentText10">
    <w:name w:val="Comment Text_10"/>
    <w:basedOn w:val="Normal15"/>
    <w:link w:val="TextkomenteChar110"/>
    <w:uiPriority w:val="99"/>
    <w:unhideWhenUsed/>
    <w:rsid w:val="00F6731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110">
    <w:name w:val="Text komentáře Char1_10"/>
    <w:basedOn w:val="Standardnpsmoodstavce"/>
    <w:link w:val="CommentText10"/>
    <w:uiPriority w:val="99"/>
    <w:locked/>
    <w:rsid w:val="00F6731D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rsid w:val="000C38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en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https://ezak.brno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brno.cz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odpora@ezak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k.e-tenders.cz/data/manual/EZAK-Manual-Dodavatele.pdf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rusko-a-belorusko-seznam-sankcionovanych-subjekt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93C8AB83AE74FBF2473D8C855CA36" ma:contentTypeVersion="4" ma:contentTypeDescription="Vytvoří nový dokument" ma:contentTypeScope="" ma:versionID="30751144d20d9dfe6b15abf8efe0e1f8">
  <xsd:schema xmlns:xsd="http://www.w3.org/2001/XMLSchema" xmlns:xs="http://www.w3.org/2001/XMLSchema" xmlns:p="http://schemas.microsoft.com/office/2006/metadata/properties" xmlns:ns2="c9910323-3ab3-4b08-a500-b579bf56076c" targetNamespace="http://schemas.microsoft.com/office/2006/metadata/properties" ma:root="true" ma:fieldsID="778dc4f0f6ee67ef8a7c4ef5c0f56738" ns2:_="">
    <xsd:import namespace="c9910323-3ab3-4b08-a500-b579bf5607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10323-3ab3-4b08-a500-b579bf560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38FB3-7F75-4DB2-8F5F-76348BACDC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49E50F-2305-4E98-8010-A4D6B1CB84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5FB67C-B139-4D20-B282-6F9B0AACC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10323-3ab3-4b08-a500-b579bf560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75F210-FEA9-4AB2-A41B-5386539307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6542</Words>
  <Characters>43045</Characters>
  <Application>Microsoft Office Word</Application>
  <DocSecurity>0</DocSecurity>
  <Lines>358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/>
  <LinksUpToDate>false</LinksUpToDate>
  <CharactersWithSpaces>49489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creator>Jan Surý</dc:creator>
  <cp:lastModifiedBy>Eliška Nedomová</cp:lastModifiedBy>
  <cp:revision>3</cp:revision>
  <cp:lastPrinted>2025-09-22T13:14:00Z</cp:lastPrinted>
  <dcterms:created xsi:type="dcterms:W3CDTF">2025-11-11T14:15:00Z</dcterms:created>
  <dcterms:modified xsi:type="dcterms:W3CDTF">2025-11-11T14:21:00Z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0x01010031393C8AB83AE74FBF2473D8C855CA36</vt:lpwstr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Owner">
    <vt:lpwstr/>
  </property>
  <property fmtid="{D5CDD505-2E9C-101B-9397-08002B2CF9AE}" pid="5" name="Status">
    <vt:lpwstr>Koncept</vt:lpwstr>
  </property>
  <property fmtid="{D5CDD505-2E9C-101B-9397-08002B2CF9AE}" pid="6" name="_NewReviewCycle">
    <vt:lpwstr/>
  </property>
</Properties>
</file>